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39F30" w14:textId="77777777" w:rsidR="00E63733" w:rsidRDefault="00E63733" w:rsidP="00CA2D41">
      <w:pPr>
        <w:pStyle w:val="Heading1"/>
      </w:pPr>
      <w:r>
        <w:t>Lighting Comfort</w:t>
      </w:r>
    </w:p>
    <w:p w14:paraId="7F8E963A" w14:textId="77777777" w:rsidR="00E63733" w:rsidRPr="00924C88" w:rsidRDefault="00E63733" w:rsidP="00E73217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924C88">
        <w:rPr>
          <w:sz w:val="24"/>
          <w:szCs w:val="24"/>
        </w:rPr>
        <w:t>Credit 1</w:t>
      </w:r>
      <w:r w:rsidR="00E73217" w:rsidRPr="00924C88">
        <w:rPr>
          <w:sz w:val="24"/>
          <w:szCs w:val="24"/>
        </w:rPr>
        <w:t>0</w:t>
      </w:r>
    </w:p>
    <w:p w14:paraId="1AAF2310" w14:textId="5CB6A4AE" w:rsidR="00E63733" w:rsidRPr="00924C88" w:rsidRDefault="00E63733" w:rsidP="00E73217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924C88">
        <w:rPr>
          <w:sz w:val="24"/>
          <w:szCs w:val="24"/>
        </w:rPr>
        <w:t>Design Review Submission</w:t>
      </w:r>
      <w:r w:rsidRPr="00924C88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-100335792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2999167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A866EE" w:rsidRPr="00924C88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924C88">
        <w:rPr>
          <w:sz w:val="24"/>
          <w:szCs w:val="24"/>
        </w:rPr>
        <w:tab/>
        <w:t>As Built Submission</w:t>
      </w:r>
      <w:r w:rsidRPr="00924C88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153245903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5321649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A866EE" w:rsidRPr="00924C88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924C88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1054"/>
        <w:gridCol w:w="3140"/>
        <w:gridCol w:w="1385"/>
      </w:tblGrid>
      <w:tr w:rsidR="00E63733" w:rsidRPr="00924C88" w14:paraId="48912559" w14:textId="77777777" w:rsidTr="00540D09">
        <w:tc>
          <w:tcPr>
            <w:tcW w:w="3448" w:type="dxa"/>
            <w:vAlign w:val="center"/>
          </w:tcPr>
          <w:p w14:paraId="4BE0D396" w14:textId="77777777" w:rsidR="00E63733" w:rsidRPr="00924C88" w:rsidRDefault="00E63733" w:rsidP="00E73217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924C88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54" w:type="dxa"/>
            <w:vAlign w:val="center"/>
          </w:tcPr>
          <w:p w14:paraId="0B21F2DE" w14:textId="77777777" w:rsidR="00E63733" w:rsidRPr="00924C88" w:rsidRDefault="00E63733" w:rsidP="00E73217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924C88">
              <w:rPr>
                <w:sz w:val="24"/>
                <w:szCs w:val="24"/>
              </w:rPr>
              <w:t>3</w:t>
            </w:r>
          </w:p>
        </w:tc>
        <w:tc>
          <w:tcPr>
            <w:tcW w:w="3140" w:type="dxa"/>
            <w:vAlign w:val="center"/>
          </w:tcPr>
          <w:p w14:paraId="306EEC2A" w14:textId="77777777" w:rsidR="00E63733" w:rsidRPr="00924C88" w:rsidRDefault="00E63733" w:rsidP="00E73217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924C88">
              <w:rPr>
                <w:sz w:val="24"/>
                <w:szCs w:val="24"/>
              </w:rPr>
              <w:t>Points claimed:</w:t>
            </w:r>
          </w:p>
        </w:tc>
        <w:tc>
          <w:tcPr>
            <w:tcW w:w="1385" w:type="dxa"/>
            <w:vAlign w:val="center"/>
          </w:tcPr>
          <w:p w14:paraId="2A66E5F8" w14:textId="77777777" w:rsidR="00E63733" w:rsidRPr="00924C88" w:rsidRDefault="007D4BB8" w:rsidP="00E73217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bCs w:val="0"/>
                <w:color w:val="8064A2" w:themeColor="accent4"/>
                <w:sz w:val="24"/>
                <w:szCs w:val="24"/>
              </w:rPr>
            </w:pPr>
            <w:r w:rsidRPr="00924C88">
              <w:rPr>
                <w:color w:val="8064A2" w:themeColor="accent4"/>
                <w:sz w:val="24"/>
                <w:szCs w:val="24"/>
              </w:rPr>
              <w:t>[</w:t>
            </w:r>
            <w:r w:rsidR="00E63733" w:rsidRPr="00924C88">
              <w:rPr>
                <w:color w:val="8064A2" w:themeColor="accent4"/>
                <w:sz w:val="24"/>
                <w:szCs w:val="24"/>
              </w:rPr>
              <w:t>#</w:t>
            </w:r>
            <w:r w:rsidRPr="00924C88">
              <w:rPr>
                <w:color w:val="8064A2" w:themeColor="accent4"/>
                <w:sz w:val="24"/>
                <w:szCs w:val="24"/>
              </w:rPr>
              <w:t>]</w:t>
            </w:r>
          </w:p>
        </w:tc>
      </w:tr>
    </w:tbl>
    <w:p w14:paraId="0352A166" w14:textId="6E4CA276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607"/>
        <w:gridCol w:w="1863"/>
        <w:gridCol w:w="4006"/>
        <w:gridCol w:w="1390"/>
        <w:gridCol w:w="1161"/>
      </w:tblGrid>
      <w:tr w:rsidR="0026389D" w14:paraId="5376F441" w14:textId="77777777" w:rsidTr="000120F6">
        <w:tc>
          <w:tcPr>
            <w:tcW w:w="336" w:type="pct"/>
          </w:tcPr>
          <w:p w14:paraId="14068645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032" w:type="pct"/>
            <w:vAlign w:val="center"/>
          </w:tcPr>
          <w:p w14:paraId="5959D218" w14:textId="0D018BEC" w:rsidR="00017B56" w:rsidRPr="00017B56" w:rsidRDefault="00B93ED2" w:rsidP="00ED30A3">
            <w:pPr>
              <w:rPr>
                <w:rStyle w:val="StyleBold"/>
              </w:rPr>
            </w:pPr>
            <w:r>
              <w:rPr>
                <w:rStyle w:val="StyleBold"/>
              </w:rPr>
              <w:t>Name</w:t>
            </w:r>
          </w:p>
        </w:tc>
        <w:tc>
          <w:tcPr>
            <w:tcW w:w="2219" w:type="pct"/>
            <w:vAlign w:val="center"/>
          </w:tcPr>
          <w:p w14:paraId="65DDC912" w14:textId="77777777" w:rsidR="00AB4E5D" w:rsidRDefault="00017B56" w:rsidP="00ED30A3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0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770" w:type="pct"/>
          </w:tcPr>
          <w:p w14:paraId="08779607" w14:textId="77777777" w:rsidR="00017B56" w:rsidRPr="00017B56" w:rsidRDefault="00017B56" w:rsidP="009C7E4F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3" w:type="pct"/>
          </w:tcPr>
          <w:p w14:paraId="6EC33FE4" w14:textId="77777777" w:rsidR="00017B56" w:rsidRPr="00017B56" w:rsidRDefault="00017B56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5A0D2EAB" w14:textId="77777777" w:rsidTr="000120F6">
        <w:tc>
          <w:tcPr>
            <w:tcW w:w="336" w:type="pct"/>
          </w:tcPr>
          <w:p w14:paraId="15854725" w14:textId="1385AF70" w:rsidR="001A76C9" w:rsidRPr="00291705" w:rsidRDefault="009A05DF" w:rsidP="00E73217">
            <w:pPr>
              <w:jc w:val="center"/>
              <w:rPr>
                <w:b/>
              </w:rPr>
            </w:pPr>
            <w:r w:rsidRPr="00291705">
              <w:rPr>
                <w:b/>
              </w:rPr>
              <w:t>1</w:t>
            </w:r>
            <w:r w:rsidR="00E73217">
              <w:rPr>
                <w:b/>
              </w:rPr>
              <w:t>0</w:t>
            </w:r>
            <w:r w:rsidR="00DE30E0" w:rsidRPr="00291705">
              <w:rPr>
                <w:b/>
              </w:rPr>
              <w:t>.</w:t>
            </w:r>
            <w:r w:rsidR="000A0A9F">
              <w:rPr>
                <w:b/>
              </w:rPr>
              <w:t>1</w:t>
            </w:r>
          </w:p>
        </w:tc>
        <w:tc>
          <w:tcPr>
            <w:tcW w:w="1032" w:type="pct"/>
          </w:tcPr>
          <w:p w14:paraId="35070EA3" w14:textId="77777777" w:rsidR="001A76C9" w:rsidRPr="00291705" w:rsidRDefault="009A05DF" w:rsidP="007771E3">
            <w:pPr>
              <w:rPr>
                <w:b/>
              </w:rPr>
            </w:pPr>
            <w:r w:rsidRPr="00291705">
              <w:rPr>
                <w:b/>
              </w:rPr>
              <w:t>Minimum Lighting Comfort</w:t>
            </w:r>
          </w:p>
        </w:tc>
        <w:tc>
          <w:tcPr>
            <w:tcW w:w="2219" w:type="pct"/>
          </w:tcPr>
          <w:p w14:paraId="6AC965E5" w14:textId="77777777" w:rsidR="001A76C9" w:rsidRDefault="009A05DF" w:rsidP="007771E3">
            <w:r>
              <w:t xml:space="preserve">All </w:t>
            </w:r>
            <w:r w:rsidR="00CA7BCB">
              <w:t>l</w:t>
            </w:r>
            <w:r w:rsidRPr="00D843FB">
              <w:t>ights are flicker free and accurately address the perception of colour in the space</w:t>
            </w:r>
            <w:r w:rsidR="0025409D">
              <w:t>.</w:t>
            </w:r>
          </w:p>
        </w:tc>
        <w:tc>
          <w:tcPr>
            <w:tcW w:w="770" w:type="pct"/>
            <w:vAlign w:val="center"/>
          </w:tcPr>
          <w:p w14:paraId="5F88C1F6" w14:textId="2B200DB9" w:rsidR="001A76C9" w:rsidRDefault="008D0F48" w:rsidP="003079F1">
            <w:pPr>
              <w:jc w:val="center"/>
            </w:pPr>
            <w:r>
              <w:t>Minimum</w:t>
            </w:r>
            <w:r w:rsidR="00B93ED2">
              <w:t xml:space="preserve"> R</w:t>
            </w:r>
            <w:r w:rsidR="0025409D">
              <w:t>equirement</w:t>
            </w:r>
          </w:p>
        </w:tc>
        <w:tc>
          <w:tcPr>
            <w:tcW w:w="643" w:type="pct"/>
            <w:vAlign w:val="center"/>
          </w:tcPr>
          <w:p w14:paraId="1C85F4CD" w14:textId="31862AB5" w:rsidR="001A76C9" w:rsidRDefault="003079F1" w:rsidP="003079F1">
            <w:pPr>
              <w:jc w:val="center"/>
            </w:pPr>
            <w:r w:rsidRPr="003079F1">
              <w:rPr>
                <w:rFonts w:hint="eastAsia"/>
                <w:bCs/>
                <w:caps/>
                <w:color w:val="8064A2" w:themeColor="accent4"/>
                <w:sz w:val="24"/>
                <w:szCs w:val="24"/>
              </w:rPr>
              <w:t>[Y/N]</w:t>
            </w:r>
          </w:p>
        </w:tc>
      </w:tr>
      <w:tr w:rsidR="000120F6" w14:paraId="7D169A15" w14:textId="77777777" w:rsidTr="000120F6">
        <w:tc>
          <w:tcPr>
            <w:tcW w:w="336" w:type="pct"/>
            <w:vMerge w:val="restart"/>
          </w:tcPr>
          <w:p w14:paraId="46C439ED" w14:textId="024B0744" w:rsidR="000120F6" w:rsidRPr="00291705" w:rsidRDefault="000120F6" w:rsidP="00E73217">
            <w:pPr>
              <w:jc w:val="center"/>
              <w:rPr>
                <w:b/>
              </w:rPr>
            </w:pPr>
            <w:r w:rsidRPr="00291705">
              <w:rPr>
                <w:b/>
              </w:rPr>
              <w:t>1</w:t>
            </w:r>
            <w:r>
              <w:rPr>
                <w:b/>
              </w:rPr>
              <w:t>0</w:t>
            </w:r>
            <w:r w:rsidRPr="00291705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032" w:type="pct"/>
            <w:vMerge w:val="restart"/>
          </w:tcPr>
          <w:p w14:paraId="70EF10D6" w14:textId="77777777" w:rsidR="000120F6" w:rsidRPr="00291705" w:rsidRDefault="000120F6" w:rsidP="007771E3">
            <w:pPr>
              <w:rPr>
                <w:b/>
              </w:rPr>
            </w:pPr>
            <w:r w:rsidRPr="00291705">
              <w:rPr>
                <w:b/>
              </w:rPr>
              <w:t>General Illuminance and Glare Reduction</w:t>
            </w:r>
          </w:p>
        </w:tc>
        <w:tc>
          <w:tcPr>
            <w:tcW w:w="2219" w:type="pct"/>
            <w:vMerge w:val="restart"/>
          </w:tcPr>
          <w:p w14:paraId="1E65D67C" w14:textId="77777777" w:rsidR="000120F6" w:rsidRDefault="000120F6" w:rsidP="009A05DF">
            <w:pPr>
              <w:pStyle w:val="Bullettext"/>
              <w:numPr>
                <w:ilvl w:val="0"/>
                <w:numId w:val="0"/>
              </w:numPr>
              <w:spacing w:line="240" w:lineRule="auto"/>
            </w:pPr>
            <w:r w:rsidRPr="00AC6B76">
              <w:t>Lighting levels comply with best practice guidelines</w:t>
            </w:r>
            <w:r>
              <w:t xml:space="preserve"> </w:t>
            </w:r>
            <w:r w:rsidRPr="00AC6B76">
              <w:t>a</w:t>
            </w:r>
            <w:r w:rsidRPr="009474E6">
              <w:t>nd</w:t>
            </w:r>
            <w:r w:rsidRPr="00AC6B76">
              <w:t xml:space="preserve"> </w:t>
            </w:r>
            <w:r>
              <w:t>g</w:t>
            </w:r>
            <w:r w:rsidRPr="00AC6B76">
              <w:t>lare is eliminated</w:t>
            </w:r>
            <w:r>
              <w:t xml:space="preserve"> in the nominated area.</w:t>
            </w:r>
          </w:p>
        </w:tc>
        <w:tc>
          <w:tcPr>
            <w:tcW w:w="770" w:type="pct"/>
            <w:vAlign w:val="center"/>
          </w:tcPr>
          <w:p w14:paraId="43E20686" w14:textId="77777777" w:rsidR="000120F6" w:rsidRDefault="000120F6" w:rsidP="003079F1">
            <w:pPr>
              <w:jc w:val="center"/>
            </w:pPr>
            <w:r>
              <w:t>1</w:t>
            </w:r>
          </w:p>
        </w:tc>
        <w:tc>
          <w:tcPr>
            <w:tcW w:w="643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4540114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21145A" w14:textId="2C65C871" w:rsidR="000120F6" w:rsidRPr="003079F1" w:rsidRDefault="000120F6" w:rsidP="003079F1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0120F6" w14:paraId="6E79394B" w14:textId="77777777" w:rsidTr="001F5AAA">
        <w:tc>
          <w:tcPr>
            <w:tcW w:w="336" w:type="pct"/>
            <w:vMerge/>
          </w:tcPr>
          <w:p w14:paraId="43EA2108" w14:textId="77777777" w:rsidR="000120F6" w:rsidRPr="00291705" w:rsidRDefault="000120F6" w:rsidP="000120F6">
            <w:pPr>
              <w:jc w:val="center"/>
              <w:rPr>
                <w:b/>
              </w:rPr>
            </w:pPr>
          </w:p>
        </w:tc>
        <w:tc>
          <w:tcPr>
            <w:tcW w:w="1032" w:type="pct"/>
            <w:vMerge/>
          </w:tcPr>
          <w:p w14:paraId="08020DF2" w14:textId="77777777" w:rsidR="000120F6" w:rsidRPr="00291705" w:rsidRDefault="000120F6" w:rsidP="000120F6">
            <w:pPr>
              <w:rPr>
                <w:b/>
              </w:rPr>
            </w:pPr>
          </w:p>
        </w:tc>
        <w:tc>
          <w:tcPr>
            <w:tcW w:w="2219" w:type="pct"/>
            <w:vMerge/>
          </w:tcPr>
          <w:p w14:paraId="51DDAED1" w14:textId="77777777" w:rsidR="000120F6" w:rsidRPr="00AC6B76" w:rsidRDefault="000120F6" w:rsidP="000120F6">
            <w:pPr>
              <w:pStyle w:val="Bullettext"/>
              <w:numPr>
                <w:ilvl w:val="0"/>
                <w:numId w:val="0"/>
              </w:numPr>
              <w:spacing w:line="240" w:lineRule="auto"/>
            </w:pPr>
          </w:p>
        </w:tc>
        <w:tc>
          <w:tcPr>
            <w:tcW w:w="770" w:type="pct"/>
            <w:vAlign w:val="center"/>
          </w:tcPr>
          <w:p w14:paraId="408860B7" w14:textId="3541150D" w:rsidR="000120F6" w:rsidRDefault="000120F6" w:rsidP="000120F6">
            <w:pPr>
              <w:jc w:val="center"/>
            </w:pPr>
            <w:r>
              <w:t>NA</w:t>
            </w:r>
          </w:p>
        </w:tc>
        <w:tc>
          <w:tcPr>
            <w:tcW w:w="643" w:type="pct"/>
          </w:tcPr>
          <w:sdt>
            <w:sdtPr>
              <w:rPr>
                <w:rFonts w:ascii="MS Gothic" w:eastAsia="MS Gothic" w:hAnsi="MS Gothic" w:cs="MS Gothic" w:hint="eastAsia"/>
              </w:rPr>
              <w:id w:val="-2454194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F32FAF" w14:textId="06691A38" w:rsidR="000120F6" w:rsidRDefault="000120F6" w:rsidP="000120F6">
                <w:pPr>
                  <w:jc w:val="center"/>
                  <w:rPr>
                    <w:rFonts w:ascii="MS Gothic" w:eastAsia="MS Gothic" w:hAnsi="MS Gothic" w:cs="MS Gothic"/>
                  </w:rPr>
                </w:pPr>
                <w:r w:rsidRPr="00730CAC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0120F6" w14:paraId="5347EEB2" w14:textId="77777777" w:rsidTr="001F5AAA">
        <w:tc>
          <w:tcPr>
            <w:tcW w:w="336" w:type="pct"/>
            <w:vMerge w:val="restart"/>
          </w:tcPr>
          <w:p w14:paraId="67220C37" w14:textId="68BA48B8" w:rsidR="000120F6" w:rsidRPr="00291705" w:rsidRDefault="000120F6" w:rsidP="000120F6">
            <w:pPr>
              <w:jc w:val="center"/>
              <w:rPr>
                <w:b/>
              </w:rPr>
            </w:pPr>
            <w:r w:rsidRPr="00291705">
              <w:rPr>
                <w:b/>
              </w:rPr>
              <w:t>1</w:t>
            </w:r>
            <w:r>
              <w:rPr>
                <w:b/>
              </w:rPr>
              <w:t>0</w:t>
            </w:r>
            <w:r w:rsidRPr="00291705">
              <w:rPr>
                <w:b/>
              </w:rPr>
              <w:t>.</w:t>
            </w:r>
            <w:r>
              <w:rPr>
                <w:b/>
              </w:rPr>
              <w:t>3</w:t>
            </w:r>
          </w:p>
        </w:tc>
        <w:tc>
          <w:tcPr>
            <w:tcW w:w="1032" w:type="pct"/>
            <w:vMerge w:val="restart"/>
          </w:tcPr>
          <w:p w14:paraId="203B8C19" w14:textId="77777777" w:rsidR="000120F6" w:rsidRPr="00291705" w:rsidRDefault="000120F6" w:rsidP="000120F6">
            <w:pPr>
              <w:rPr>
                <w:b/>
              </w:rPr>
            </w:pPr>
            <w:r w:rsidRPr="00291705">
              <w:rPr>
                <w:b/>
              </w:rPr>
              <w:t>Surface Illuminance</w:t>
            </w:r>
          </w:p>
        </w:tc>
        <w:tc>
          <w:tcPr>
            <w:tcW w:w="2219" w:type="pct"/>
            <w:vMerge w:val="restart"/>
          </w:tcPr>
          <w:p w14:paraId="277A6710" w14:textId="77777777" w:rsidR="000120F6" w:rsidRDefault="000120F6" w:rsidP="000120F6">
            <w:r>
              <w:t xml:space="preserve">A </w:t>
            </w:r>
            <w:r w:rsidRPr="00F96051">
              <w:t>combination of lighting and surfaces improve uniformity of lighting to give visual interest</w:t>
            </w:r>
            <w:r>
              <w:t xml:space="preserve"> in the nominated area.</w:t>
            </w:r>
          </w:p>
        </w:tc>
        <w:tc>
          <w:tcPr>
            <w:tcW w:w="770" w:type="pct"/>
            <w:vAlign w:val="center"/>
          </w:tcPr>
          <w:p w14:paraId="1DD08B55" w14:textId="77777777" w:rsidR="000120F6" w:rsidRDefault="000120F6" w:rsidP="000120F6">
            <w:pPr>
              <w:jc w:val="center"/>
            </w:pPr>
            <w:r>
              <w:t>1</w:t>
            </w:r>
          </w:p>
        </w:tc>
        <w:tc>
          <w:tcPr>
            <w:tcW w:w="643" w:type="pct"/>
          </w:tcPr>
          <w:sdt>
            <w:sdtPr>
              <w:rPr>
                <w:rFonts w:ascii="MS Gothic" w:eastAsia="MS Gothic" w:hAnsi="MS Gothic" w:cs="MS Gothic" w:hint="eastAsia"/>
              </w:rPr>
              <w:id w:val="8610225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7E1065" w14:textId="3E80873A" w:rsidR="000120F6" w:rsidRPr="003A2BE3" w:rsidRDefault="000120F6" w:rsidP="000120F6">
                <w:pPr>
                  <w:jc w:val="center"/>
                  <w:rPr>
                    <w:rFonts w:ascii="MS Gothic" w:eastAsia="MS Gothic" w:hAnsi="MS Gothic" w:cs="MS Gothic"/>
                  </w:rPr>
                </w:pPr>
                <w:r w:rsidRPr="00730CAC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0120F6" w14:paraId="6924EEDF" w14:textId="77777777" w:rsidTr="001F5AAA">
        <w:tc>
          <w:tcPr>
            <w:tcW w:w="336" w:type="pct"/>
            <w:vMerge/>
          </w:tcPr>
          <w:p w14:paraId="079EBE43" w14:textId="77777777" w:rsidR="000120F6" w:rsidRPr="00291705" w:rsidRDefault="000120F6" w:rsidP="000120F6">
            <w:pPr>
              <w:jc w:val="center"/>
              <w:rPr>
                <w:b/>
              </w:rPr>
            </w:pPr>
          </w:p>
        </w:tc>
        <w:tc>
          <w:tcPr>
            <w:tcW w:w="1032" w:type="pct"/>
            <w:vMerge/>
          </w:tcPr>
          <w:p w14:paraId="6FF5C89C" w14:textId="77777777" w:rsidR="000120F6" w:rsidRPr="00291705" w:rsidRDefault="000120F6" w:rsidP="000120F6">
            <w:pPr>
              <w:rPr>
                <w:b/>
              </w:rPr>
            </w:pPr>
          </w:p>
        </w:tc>
        <w:tc>
          <w:tcPr>
            <w:tcW w:w="2219" w:type="pct"/>
            <w:vMerge/>
          </w:tcPr>
          <w:p w14:paraId="431DF252" w14:textId="77777777" w:rsidR="000120F6" w:rsidRDefault="000120F6" w:rsidP="000120F6"/>
        </w:tc>
        <w:tc>
          <w:tcPr>
            <w:tcW w:w="770" w:type="pct"/>
            <w:vAlign w:val="center"/>
          </w:tcPr>
          <w:p w14:paraId="6EE6121F" w14:textId="180E7E33" w:rsidR="000120F6" w:rsidRDefault="000120F6" w:rsidP="000120F6">
            <w:pPr>
              <w:jc w:val="center"/>
            </w:pPr>
            <w:r>
              <w:t>NA</w:t>
            </w:r>
          </w:p>
        </w:tc>
        <w:tc>
          <w:tcPr>
            <w:tcW w:w="643" w:type="pct"/>
          </w:tcPr>
          <w:sdt>
            <w:sdtPr>
              <w:rPr>
                <w:rFonts w:ascii="MS Gothic" w:eastAsia="MS Gothic" w:hAnsi="MS Gothic" w:cs="MS Gothic" w:hint="eastAsia"/>
              </w:rPr>
              <w:id w:val="-9457721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522367" w14:textId="26CBD996" w:rsidR="000120F6" w:rsidRDefault="000120F6" w:rsidP="000120F6">
                <w:pPr>
                  <w:jc w:val="center"/>
                  <w:rPr>
                    <w:rFonts w:ascii="MS Gothic" w:eastAsia="MS Gothic" w:hAnsi="MS Gothic" w:cs="MS Gothic"/>
                  </w:rPr>
                </w:pPr>
                <w:r w:rsidRPr="00730CAC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0120F6" w14:paraId="03A2C7F7" w14:textId="77777777" w:rsidTr="001F5AAA">
        <w:tc>
          <w:tcPr>
            <w:tcW w:w="336" w:type="pct"/>
            <w:vMerge w:val="restart"/>
          </w:tcPr>
          <w:p w14:paraId="099D141C" w14:textId="6273D33D" w:rsidR="000120F6" w:rsidRPr="00291705" w:rsidRDefault="000120F6" w:rsidP="000120F6">
            <w:pPr>
              <w:jc w:val="center"/>
              <w:rPr>
                <w:b/>
              </w:rPr>
            </w:pPr>
            <w:r w:rsidRPr="00291705">
              <w:rPr>
                <w:b/>
              </w:rPr>
              <w:t>1</w:t>
            </w:r>
            <w:r>
              <w:rPr>
                <w:b/>
              </w:rPr>
              <w:t>0</w:t>
            </w:r>
            <w:r w:rsidRPr="00291705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  <w:tc>
          <w:tcPr>
            <w:tcW w:w="1032" w:type="pct"/>
            <w:vMerge w:val="restart"/>
          </w:tcPr>
          <w:p w14:paraId="6A1929CC" w14:textId="77777777" w:rsidR="000120F6" w:rsidRPr="00291705" w:rsidRDefault="000120F6" w:rsidP="000120F6">
            <w:pPr>
              <w:rPr>
                <w:b/>
              </w:rPr>
            </w:pPr>
            <w:r w:rsidRPr="00291705">
              <w:rPr>
                <w:b/>
              </w:rPr>
              <w:t>Localised Lighting Control</w:t>
            </w:r>
          </w:p>
        </w:tc>
        <w:tc>
          <w:tcPr>
            <w:tcW w:w="2219" w:type="pct"/>
            <w:vMerge w:val="restart"/>
          </w:tcPr>
          <w:p w14:paraId="626556B7" w14:textId="77777777" w:rsidR="000120F6" w:rsidRPr="00767CC8" w:rsidRDefault="000120F6" w:rsidP="000120F6">
            <w:r>
              <w:t>O</w:t>
            </w:r>
            <w:r w:rsidRPr="00F96051">
              <w:t>ccupants have the ability to control the lighting in their immediate environment</w:t>
            </w:r>
            <w:r>
              <w:t>.</w:t>
            </w:r>
          </w:p>
        </w:tc>
        <w:tc>
          <w:tcPr>
            <w:tcW w:w="770" w:type="pct"/>
            <w:vAlign w:val="center"/>
          </w:tcPr>
          <w:p w14:paraId="64BCA1FD" w14:textId="77777777" w:rsidR="000120F6" w:rsidRDefault="000120F6" w:rsidP="000120F6">
            <w:pPr>
              <w:jc w:val="center"/>
            </w:pPr>
            <w:r>
              <w:t>1</w:t>
            </w:r>
          </w:p>
        </w:tc>
        <w:tc>
          <w:tcPr>
            <w:tcW w:w="643" w:type="pct"/>
          </w:tcPr>
          <w:sdt>
            <w:sdtPr>
              <w:rPr>
                <w:rFonts w:ascii="MS Gothic" w:eastAsia="MS Gothic" w:hAnsi="MS Gothic" w:cs="MS Gothic" w:hint="eastAsia"/>
              </w:rPr>
              <w:id w:val="4486756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9F5C40" w14:textId="5AAAC4CD" w:rsidR="000120F6" w:rsidRPr="003A2BE3" w:rsidRDefault="000120F6" w:rsidP="000120F6">
                <w:pPr>
                  <w:jc w:val="center"/>
                  <w:rPr>
                    <w:rFonts w:ascii="MS Gothic" w:eastAsia="MS Gothic" w:hAnsi="MS Gothic" w:cs="MS Gothic"/>
                  </w:rPr>
                </w:pPr>
                <w:r w:rsidRPr="00730CAC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0120F6" w14:paraId="71ECF148" w14:textId="77777777" w:rsidTr="001F5AAA">
        <w:tc>
          <w:tcPr>
            <w:tcW w:w="336" w:type="pct"/>
            <w:vMerge/>
          </w:tcPr>
          <w:p w14:paraId="30218ADC" w14:textId="77777777" w:rsidR="000120F6" w:rsidRPr="00291705" w:rsidRDefault="000120F6" w:rsidP="000120F6">
            <w:pPr>
              <w:jc w:val="center"/>
              <w:rPr>
                <w:b/>
              </w:rPr>
            </w:pPr>
          </w:p>
        </w:tc>
        <w:tc>
          <w:tcPr>
            <w:tcW w:w="1032" w:type="pct"/>
            <w:vMerge/>
          </w:tcPr>
          <w:p w14:paraId="11D8DAAA" w14:textId="77777777" w:rsidR="000120F6" w:rsidRPr="00291705" w:rsidRDefault="000120F6" w:rsidP="000120F6">
            <w:pPr>
              <w:rPr>
                <w:b/>
              </w:rPr>
            </w:pPr>
          </w:p>
        </w:tc>
        <w:tc>
          <w:tcPr>
            <w:tcW w:w="2219" w:type="pct"/>
            <w:vMerge/>
          </w:tcPr>
          <w:p w14:paraId="47495CD6" w14:textId="77777777" w:rsidR="000120F6" w:rsidRDefault="000120F6" w:rsidP="000120F6"/>
        </w:tc>
        <w:tc>
          <w:tcPr>
            <w:tcW w:w="770" w:type="pct"/>
            <w:vAlign w:val="center"/>
          </w:tcPr>
          <w:p w14:paraId="647B569B" w14:textId="0FA87560" w:rsidR="000120F6" w:rsidRDefault="000120F6" w:rsidP="000120F6">
            <w:pPr>
              <w:jc w:val="center"/>
            </w:pPr>
            <w:r>
              <w:t>NA</w:t>
            </w:r>
          </w:p>
        </w:tc>
        <w:tc>
          <w:tcPr>
            <w:tcW w:w="643" w:type="pct"/>
          </w:tcPr>
          <w:sdt>
            <w:sdtPr>
              <w:rPr>
                <w:rFonts w:ascii="MS Gothic" w:eastAsia="MS Gothic" w:hAnsi="MS Gothic" w:cs="MS Gothic" w:hint="eastAsia"/>
              </w:rPr>
              <w:id w:val="-9295030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B6627B" w14:textId="00AD668C" w:rsidR="000120F6" w:rsidRDefault="000120F6" w:rsidP="000120F6">
                <w:pPr>
                  <w:jc w:val="center"/>
                  <w:rPr>
                    <w:rFonts w:ascii="MS Gothic" w:eastAsia="MS Gothic" w:hAnsi="MS Gothic" w:cs="MS Gothic"/>
                  </w:rPr>
                </w:pPr>
                <w:r w:rsidRPr="00730CAC"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6DDF180" w14:textId="77777777" w:rsidR="009E45D5" w:rsidRDefault="009E45D5" w:rsidP="00543FCE">
      <w:bookmarkStart w:id="0" w:name="h.fwvpjw869anz"/>
      <w:bookmarkEnd w:id="0"/>
    </w:p>
    <w:p w14:paraId="20E94A77" w14:textId="77777777" w:rsidR="003079F1" w:rsidRPr="00FA0164" w:rsidRDefault="003079F1" w:rsidP="00CA2D41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3079F1" w:rsidRPr="00FA0164" w14:paraId="68306B6C" w14:textId="77777777" w:rsidTr="000601D6">
        <w:tc>
          <w:tcPr>
            <w:tcW w:w="3994" w:type="pct"/>
            <w:vAlign w:val="center"/>
          </w:tcPr>
          <w:p w14:paraId="30DA8681" w14:textId="60B56221" w:rsidR="003079F1" w:rsidRPr="00FA0164" w:rsidRDefault="003079F1" w:rsidP="000601D6">
            <w:r w:rsidRPr="00FA0164">
              <w:t xml:space="preserve">There are no project-specific </w:t>
            </w:r>
            <w:r w:rsidR="000A0A9F">
              <w:t>T</w:t>
            </w:r>
            <w:r w:rsidRPr="00FA0164">
              <w:t xml:space="preserve">echnical </w:t>
            </w:r>
            <w:r w:rsidR="000A0A9F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4A66E372" w14:textId="77777777" w:rsidR="003079F1" w:rsidRPr="00FA0164" w:rsidRDefault="008512CA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79F1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3079F1" w:rsidRPr="00FA0164" w14:paraId="6626A0DC" w14:textId="77777777" w:rsidTr="000601D6">
        <w:tc>
          <w:tcPr>
            <w:tcW w:w="3994" w:type="pct"/>
            <w:vAlign w:val="center"/>
          </w:tcPr>
          <w:p w14:paraId="2495F45D" w14:textId="3B15811E" w:rsidR="003079F1" w:rsidRPr="00FA0164" w:rsidRDefault="003079F1" w:rsidP="000601D6">
            <w:r w:rsidRPr="00FA0164">
              <w:t xml:space="preserve">There are project-specific </w:t>
            </w:r>
            <w:r w:rsidR="000A0A9F">
              <w:t>T</w:t>
            </w:r>
            <w:r w:rsidRPr="00FA0164">
              <w:t xml:space="preserve">echnical </w:t>
            </w:r>
            <w:r w:rsidR="000A0A9F">
              <w:t>Q</w:t>
            </w:r>
            <w:r w:rsidRPr="00FA0164">
              <w:t xml:space="preserve">uestions for this credit and all responses received from the </w:t>
            </w:r>
            <w:r w:rsidR="008A493C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27CC5D5E" w14:textId="77777777" w:rsidR="003079F1" w:rsidRPr="00FA0164" w:rsidRDefault="008512CA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79F1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28449718" w14:textId="77777777" w:rsidR="009A05DF" w:rsidRDefault="009A05DF" w:rsidP="00CA2D41">
      <w:pPr>
        <w:pStyle w:val="Heading2"/>
      </w:pPr>
    </w:p>
    <w:p w14:paraId="6A6536A1" w14:textId="77777777" w:rsidR="009A05DF" w:rsidRDefault="009A05DF" w:rsidP="009A05DF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47EDA032" w14:textId="755CB415" w:rsidR="00E63733" w:rsidRPr="007E1EF6" w:rsidRDefault="009A05DF" w:rsidP="00CA2D41">
      <w:pPr>
        <w:pStyle w:val="Heading2"/>
      </w:pPr>
      <w:r>
        <w:lastRenderedPageBreak/>
        <w:t>general</w:t>
      </w:r>
      <w:r w:rsidR="000E54B8">
        <w:t xml:space="preserve"> Information</w:t>
      </w:r>
    </w:p>
    <w:p w14:paraId="352F0F4D" w14:textId="77777777" w:rsidR="0008066C" w:rsidRDefault="0008066C" w:rsidP="0008066C">
      <w:r>
        <w:t>Provide a description and details of any areas that have been excluded for functional reasons.</w:t>
      </w:r>
    </w:p>
    <w:p w14:paraId="696ACC52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12D4D57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1FCDD7F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CCA1146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F0596DA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EFBAB98" w14:textId="77777777" w:rsidR="00C31326" w:rsidRDefault="00C31326" w:rsidP="00C31326">
      <w:r>
        <w:t xml:space="preserve">Please justify if NA is claimed. </w:t>
      </w:r>
    </w:p>
    <w:p w14:paraId="38DA7157" w14:textId="77777777" w:rsidR="00274376" w:rsidRDefault="00274376" w:rsidP="0027437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F3AFA09" w14:textId="77777777" w:rsidR="00274376" w:rsidRDefault="00274376" w:rsidP="0027437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4970689" w14:textId="77777777" w:rsidR="00274376" w:rsidRDefault="00274376" w:rsidP="0027437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0E27263" w14:textId="77777777" w:rsidR="00274376" w:rsidRDefault="00274376" w:rsidP="0027437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A4B17C7" w14:textId="77777777" w:rsidR="00274376" w:rsidRDefault="00274376" w:rsidP="0027437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BD7BF89" w14:textId="77777777" w:rsidR="00ED30A3" w:rsidRPr="00274376" w:rsidRDefault="00ED30A3" w:rsidP="00B93ED2">
      <w:pPr>
        <w:pStyle w:val="Bluetext"/>
        <w:spacing w:before="240" w:after="240"/>
        <w:rPr>
          <w:color w:val="000000"/>
          <w:szCs w:val="20"/>
        </w:rPr>
      </w:pPr>
    </w:p>
    <w:p w14:paraId="7EBF7BC0" w14:textId="77777777" w:rsidR="00B93ED2" w:rsidRPr="00F44703" w:rsidRDefault="00B93ED2" w:rsidP="00B93ED2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B93ED2" w14:paraId="78DA6DB0" w14:textId="77777777" w:rsidTr="00774220">
        <w:tc>
          <w:tcPr>
            <w:tcW w:w="6912" w:type="dxa"/>
            <w:shd w:val="clear" w:color="auto" w:fill="FFE69D"/>
          </w:tcPr>
          <w:p w14:paraId="12FB6392" w14:textId="77777777" w:rsidR="00B93ED2" w:rsidRPr="00F44703" w:rsidRDefault="00B93ED2" w:rsidP="0077422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127A464" w14:textId="77777777" w:rsidR="00B93ED2" w:rsidRPr="00F44703" w:rsidRDefault="00B93ED2" w:rsidP="0077422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B93ED2" w14:paraId="75D97FEA" w14:textId="77777777" w:rsidTr="00774220">
        <w:tc>
          <w:tcPr>
            <w:tcW w:w="6912" w:type="dxa"/>
          </w:tcPr>
          <w:p w14:paraId="6EAEDF36" w14:textId="77777777" w:rsidR="00B93ED2" w:rsidRDefault="00B93ED2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5B61892" w14:textId="77777777" w:rsidR="00B93ED2" w:rsidRDefault="00B93ED2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B93ED2" w14:paraId="7E7DC546" w14:textId="77777777" w:rsidTr="00774220">
        <w:tc>
          <w:tcPr>
            <w:tcW w:w="6912" w:type="dxa"/>
          </w:tcPr>
          <w:p w14:paraId="340D1CE9" w14:textId="77777777" w:rsidR="00B93ED2" w:rsidRDefault="00B93ED2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61AD582" w14:textId="77777777" w:rsidR="00B93ED2" w:rsidRDefault="00B93ED2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6477B04" w14:textId="77777777" w:rsidR="00B93ED2" w:rsidRDefault="00B93ED2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20"/>
        </w:rPr>
      </w:pPr>
      <w:r>
        <w:rPr>
          <w:szCs w:val="20"/>
        </w:rPr>
        <w:br w:type="page"/>
      </w:r>
    </w:p>
    <w:p w14:paraId="53F4653B" w14:textId="359BC11A" w:rsidR="00CC3B44" w:rsidRDefault="00DE30E0" w:rsidP="00CA2D41">
      <w:pPr>
        <w:pStyle w:val="Heading2"/>
      </w:pPr>
      <w:r>
        <w:lastRenderedPageBreak/>
        <w:t>1</w:t>
      </w:r>
      <w:r w:rsidR="00E73217">
        <w:t>0</w:t>
      </w:r>
      <w:r>
        <w:t>.</w:t>
      </w:r>
      <w:r w:rsidR="00165611">
        <w:t>1</w:t>
      </w:r>
      <w:r>
        <w:t xml:space="preserve"> </w:t>
      </w:r>
      <w:r w:rsidR="009A05DF">
        <w:t>Minimum lighting comfort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963A81" w:rsidRPr="003A2BE3" w14:paraId="14732BF7" w14:textId="77777777" w:rsidTr="00E73217">
        <w:tc>
          <w:tcPr>
            <w:tcW w:w="4074" w:type="pct"/>
            <w:vAlign w:val="center"/>
          </w:tcPr>
          <w:p w14:paraId="61DC67AA" w14:textId="77777777" w:rsidR="00963A81" w:rsidRPr="003A2BE3" w:rsidRDefault="004C45DD" w:rsidP="004C45DD">
            <w:r>
              <w:t>All lights in the nominated area are flicker-free and accurately address the perception of colour.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4837676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81DFCA" w14:textId="61451E39" w:rsidR="00963A81" w:rsidRPr="003A2BE3" w:rsidRDefault="00B93ED2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216A6592" w14:textId="33A54AEC" w:rsidR="007E1EF6" w:rsidRDefault="007E1EF6" w:rsidP="007E1EF6"/>
    <w:p w14:paraId="09C7466B" w14:textId="77777777" w:rsidR="007E1EF6" w:rsidRDefault="007E1EF6" w:rsidP="007E1EF6">
      <w:r>
        <w:t>Provide a description of how the project meets this minimum lighting comfort requirement.</w:t>
      </w:r>
    </w:p>
    <w:p w14:paraId="3CE52913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E658C34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8C0799C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B0643E4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A676315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83E5F37" w14:textId="77777777" w:rsidR="00ED30A3" w:rsidRDefault="00ED30A3" w:rsidP="00B93ED2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46635D07" w14:textId="77777777" w:rsidR="00B93ED2" w:rsidRPr="00F44703" w:rsidRDefault="00B93ED2" w:rsidP="00B93ED2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B93ED2" w14:paraId="37ACE682" w14:textId="77777777" w:rsidTr="00774220">
        <w:tc>
          <w:tcPr>
            <w:tcW w:w="6912" w:type="dxa"/>
            <w:shd w:val="clear" w:color="auto" w:fill="FFE69D"/>
          </w:tcPr>
          <w:p w14:paraId="6CF4B67F" w14:textId="77777777" w:rsidR="00B93ED2" w:rsidRPr="00F44703" w:rsidRDefault="00B93ED2" w:rsidP="0077422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30A27FE" w14:textId="77777777" w:rsidR="00B93ED2" w:rsidRPr="00F44703" w:rsidRDefault="00B93ED2" w:rsidP="0077422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B93ED2" w14:paraId="67FBE757" w14:textId="77777777" w:rsidTr="00774220">
        <w:tc>
          <w:tcPr>
            <w:tcW w:w="6912" w:type="dxa"/>
          </w:tcPr>
          <w:p w14:paraId="7F13DBA6" w14:textId="77777777" w:rsidR="00B93ED2" w:rsidRDefault="00B93ED2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7DE58A8" w14:textId="77777777" w:rsidR="00B93ED2" w:rsidRDefault="00B93ED2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B93ED2" w14:paraId="376A0E4A" w14:textId="77777777" w:rsidTr="00774220">
        <w:tc>
          <w:tcPr>
            <w:tcW w:w="6912" w:type="dxa"/>
          </w:tcPr>
          <w:p w14:paraId="45E6EB4B" w14:textId="77777777" w:rsidR="00B93ED2" w:rsidRDefault="00B93ED2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6DD6B4C" w14:textId="77777777" w:rsidR="00B93ED2" w:rsidRDefault="00B93ED2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07E780E" w14:textId="77777777" w:rsidR="009671EF" w:rsidRDefault="009671EF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5ED075CB" w14:textId="0A87E8B6" w:rsidR="004770A9" w:rsidRDefault="009A05DF" w:rsidP="00CA2D41">
      <w:pPr>
        <w:pStyle w:val="Heading2"/>
      </w:pPr>
      <w:r>
        <w:lastRenderedPageBreak/>
        <w:t>1</w:t>
      </w:r>
      <w:r w:rsidR="00E73217">
        <w:t>0</w:t>
      </w:r>
      <w:r>
        <w:t>.</w:t>
      </w:r>
      <w:r w:rsidR="00165611">
        <w:t>2</w:t>
      </w:r>
      <w:r>
        <w:t xml:space="preserve"> General illuminance and glare reduction</w:t>
      </w:r>
    </w:p>
    <w:p w14:paraId="7E43DC3C" w14:textId="433A06FE" w:rsidR="004C45DD" w:rsidRPr="004C45DD" w:rsidRDefault="004C45DD" w:rsidP="00E73217">
      <w:pPr>
        <w:pStyle w:val="Heading3"/>
        <w:numPr>
          <w:ilvl w:val="0"/>
          <w:numId w:val="0"/>
        </w:numPr>
        <w:ind w:left="720" w:hanging="720"/>
      </w:pPr>
      <w:r>
        <w:t>1</w:t>
      </w:r>
      <w:r w:rsidR="00E73217">
        <w:t>0</w:t>
      </w:r>
      <w:r>
        <w:t>.</w:t>
      </w:r>
      <w:r w:rsidR="0034501F">
        <w:t>2</w:t>
      </w:r>
      <w:r>
        <w:t>.1 General Illuminance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4C45DD" w:rsidRPr="003A2BE3" w14:paraId="2F70B700" w14:textId="77777777" w:rsidTr="00E73217">
        <w:tc>
          <w:tcPr>
            <w:tcW w:w="4074" w:type="pct"/>
            <w:vAlign w:val="center"/>
          </w:tcPr>
          <w:p w14:paraId="0C64F4CB" w14:textId="5E7278DF" w:rsidR="00AB4E5D" w:rsidRDefault="00C44C21" w:rsidP="00C44C21">
            <w:r>
              <w:t>Lighting levels comply with best practice guidance as defined in AS 1680 for 95% of the nominated area, and the maintained illuminance values achieve a uniformity of no less than the values given in Table 3.2 of AS 1680.1:2006, with an assumed standard maintenance factor of 0.8.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8432031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0FC120" w14:textId="6283F17E" w:rsidR="004C45DD" w:rsidRPr="003A2BE3" w:rsidRDefault="00B93ED2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8D0F48" w:rsidRPr="003A2BE3" w14:paraId="75E03B64" w14:textId="77777777" w:rsidTr="00E73217">
        <w:tc>
          <w:tcPr>
            <w:tcW w:w="4074" w:type="pct"/>
            <w:vAlign w:val="center"/>
          </w:tcPr>
          <w:p w14:paraId="122954B1" w14:textId="2D184027" w:rsidR="008D0F48" w:rsidRDefault="00B93ED2">
            <w:r>
              <w:rPr>
                <w:b/>
              </w:rPr>
              <w:t xml:space="preserve">For </w:t>
            </w:r>
            <w:r w:rsidR="009C7E4F">
              <w:rPr>
                <w:b/>
              </w:rPr>
              <w:t>residential s</w:t>
            </w:r>
            <w:r>
              <w:rPr>
                <w:b/>
              </w:rPr>
              <w:t>paces</w:t>
            </w:r>
            <w:r w:rsidR="009C7E4F">
              <w:rPr>
                <w:b/>
              </w:rPr>
              <w:t xml:space="preserve"> only</w:t>
            </w:r>
            <w:r>
              <w:br/>
            </w:r>
            <w:r w:rsidR="008D0F48">
              <w:t>Living rooms, kitchens</w:t>
            </w:r>
            <w:r w:rsidR="006C74BB">
              <w:t>, bathrooms and bedroom</w:t>
            </w:r>
            <w:r w:rsidR="008D0F48">
              <w:t>s of residential spaces are provided with good maintained illuminance values and all installed fittings have a rated colour variation not exceeding 3 MacAdam Ellipses</w:t>
            </w:r>
            <w:r w:rsidR="00C13BEB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2544325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A2CE09" w14:textId="724BF9CC" w:rsidR="008D0F48" w:rsidRDefault="00A866EE" w:rsidP="008D0F4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3EC710E7" w14:textId="77777777" w:rsidR="008D0F48" w:rsidRDefault="008D0F48" w:rsidP="00015214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</w:tbl>
    <w:p w14:paraId="528ACCA5" w14:textId="77777777" w:rsidR="009C7E4F" w:rsidRDefault="009C7E4F" w:rsidP="00ED30A3">
      <w:pPr>
        <w:keepNext/>
        <w:rPr>
          <w:szCs w:val="20"/>
        </w:rPr>
      </w:pPr>
    </w:p>
    <w:p w14:paraId="4B298C16" w14:textId="3B9B044E" w:rsidR="003D7EE6" w:rsidRDefault="00B93ED2" w:rsidP="00ED30A3">
      <w:pPr>
        <w:keepNext/>
      </w:pPr>
      <w:r>
        <w:rPr>
          <w:szCs w:val="20"/>
        </w:rPr>
        <w:t xml:space="preserve">Please complete the following table detailing illuminance levels for the project: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1809"/>
        <w:gridCol w:w="2530"/>
        <w:gridCol w:w="1930"/>
        <w:gridCol w:w="1564"/>
        <w:gridCol w:w="1194"/>
      </w:tblGrid>
      <w:tr w:rsidR="004C45DD" w:rsidRPr="008B18B6" w14:paraId="7B1587F1" w14:textId="77777777" w:rsidTr="00E73217">
        <w:trPr>
          <w:trHeight w:val="473"/>
        </w:trPr>
        <w:tc>
          <w:tcPr>
            <w:tcW w:w="5000" w:type="pct"/>
            <w:gridSpan w:val="5"/>
          </w:tcPr>
          <w:p w14:paraId="13F00C53" w14:textId="469808EA" w:rsidR="004C45DD" w:rsidRPr="008C67F7" w:rsidRDefault="004C45DD" w:rsidP="006C74BB">
            <w:pPr>
              <w:pStyle w:val="Heading3"/>
              <w:numPr>
                <w:ilvl w:val="0"/>
                <w:numId w:val="0"/>
              </w:numPr>
              <w:ind w:left="720" w:hanging="720"/>
            </w:pPr>
            <w:r>
              <w:t xml:space="preserve">Summary </w:t>
            </w:r>
            <w:r w:rsidR="006C74BB">
              <w:t xml:space="preserve">table </w:t>
            </w:r>
            <w:r w:rsidR="00C13BEB">
              <w:t>- ILLUMINANCE</w:t>
            </w:r>
            <w:r>
              <w:t xml:space="preserve"> levels </w:t>
            </w:r>
            <w:r w:rsidR="006C74BB">
              <w:t>(10.</w:t>
            </w:r>
            <w:r w:rsidR="0034501F">
              <w:t>2</w:t>
            </w:r>
            <w:r w:rsidR="006C74BB">
              <w:t>.1)</w:t>
            </w:r>
          </w:p>
        </w:tc>
      </w:tr>
      <w:tr w:rsidR="004C45DD" w:rsidRPr="008B18B6" w14:paraId="27E477A2" w14:textId="77777777" w:rsidTr="00ED30A3">
        <w:trPr>
          <w:trHeight w:val="473"/>
        </w:trPr>
        <w:tc>
          <w:tcPr>
            <w:tcW w:w="1006" w:type="pct"/>
            <w:shd w:val="clear" w:color="auto" w:fill="FFE69E" w:themeFill="text1" w:themeFillTint="66"/>
            <w:vAlign w:val="center"/>
          </w:tcPr>
          <w:p w14:paraId="040D26CF" w14:textId="77777777" w:rsidR="004C45DD" w:rsidRPr="009671EF" w:rsidRDefault="004C45DD" w:rsidP="009C7E4F">
            <w:pPr>
              <w:rPr>
                <w:b/>
              </w:rPr>
            </w:pPr>
            <w:r w:rsidRPr="009671EF">
              <w:rPr>
                <w:b/>
              </w:rPr>
              <w:t>Space/Floor</w:t>
            </w:r>
          </w:p>
        </w:tc>
        <w:tc>
          <w:tcPr>
            <w:tcW w:w="1405" w:type="pct"/>
            <w:shd w:val="clear" w:color="auto" w:fill="FFE69E" w:themeFill="text1" w:themeFillTint="66"/>
            <w:vAlign w:val="center"/>
          </w:tcPr>
          <w:p w14:paraId="0796893A" w14:textId="77777777" w:rsidR="004C45DD" w:rsidRPr="009671EF" w:rsidRDefault="004C45DD">
            <w:pPr>
              <w:rPr>
                <w:b/>
              </w:rPr>
            </w:pPr>
            <w:r w:rsidRPr="009671EF">
              <w:rPr>
                <w:b/>
              </w:rPr>
              <w:t>Task/activity type</w:t>
            </w:r>
          </w:p>
        </w:tc>
        <w:tc>
          <w:tcPr>
            <w:tcW w:w="1073" w:type="pct"/>
            <w:shd w:val="clear" w:color="auto" w:fill="FFE69E" w:themeFill="text1" w:themeFillTint="66"/>
            <w:vAlign w:val="center"/>
          </w:tcPr>
          <w:p w14:paraId="351B2820" w14:textId="77777777" w:rsidR="004C45DD" w:rsidRPr="009671EF" w:rsidRDefault="004C45DD">
            <w:pPr>
              <w:rPr>
                <w:b/>
              </w:rPr>
            </w:pPr>
            <w:r w:rsidRPr="009671EF">
              <w:rPr>
                <w:b/>
              </w:rPr>
              <w:t xml:space="preserve">‘Best practice general illuminance’ </w:t>
            </w:r>
          </w:p>
        </w:tc>
        <w:tc>
          <w:tcPr>
            <w:tcW w:w="870" w:type="pct"/>
            <w:shd w:val="clear" w:color="auto" w:fill="FFE69E" w:themeFill="text1" w:themeFillTint="66"/>
            <w:vAlign w:val="center"/>
          </w:tcPr>
          <w:p w14:paraId="6DDF13FC" w14:textId="77777777" w:rsidR="004C45DD" w:rsidRPr="009671EF" w:rsidRDefault="004C45DD">
            <w:pPr>
              <w:rPr>
                <w:b/>
              </w:rPr>
            </w:pPr>
            <w:r w:rsidRPr="009671EF">
              <w:rPr>
                <w:b/>
              </w:rPr>
              <w:t>Area weighted average illuminance</w:t>
            </w:r>
          </w:p>
        </w:tc>
        <w:tc>
          <w:tcPr>
            <w:tcW w:w="646" w:type="pct"/>
            <w:shd w:val="clear" w:color="auto" w:fill="FFE69E" w:themeFill="text1" w:themeFillTint="66"/>
            <w:vAlign w:val="center"/>
          </w:tcPr>
          <w:p w14:paraId="220EABE0" w14:textId="77777777" w:rsidR="004C45DD" w:rsidRPr="009671EF" w:rsidRDefault="004C45DD">
            <w:pPr>
              <w:rPr>
                <w:b/>
              </w:rPr>
            </w:pPr>
            <w:r w:rsidRPr="009671EF">
              <w:rPr>
                <w:b/>
              </w:rPr>
              <w:t>Compliant [Y/N]</w:t>
            </w:r>
          </w:p>
        </w:tc>
      </w:tr>
      <w:tr w:rsidR="00B93ED2" w14:paraId="6660CD7C" w14:textId="77777777" w:rsidTr="00E73217">
        <w:trPr>
          <w:trHeight w:val="454"/>
        </w:trPr>
        <w:tc>
          <w:tcPr>
            <w:tcW w:w="1006" w:type="pct"/>
          </w:tcPr>
          <w:p w14:paraId="02CE51BB" w14:textId="5956809B" w:rsidR="00B93ED2" w:rsidRPr="00300144" w:rsidRDefault="00B93ED2" w:rsidP="00ED30A3">
            <w:pPr>
              <w:pStyle w:val="Bluetext"/>
            </w:pPr>
            <w:r>
              <w:t>[e.g. Level 1 meeting room]</w:t>
            </w:r>
          </w:p>
        </w:tc>
        <w:tc>
          <w:tcPr>
            <w:tcW w:w="1405" w:type="pct"/>
          </w:tcPr>
          <w:p w14:paraId="4022182C" w14:textId="6690A9F3" w:rsidR="00B93ED2" w:rsidRPr="00300144" w:rsidRDefault="00B93ED2" w:rsidP="00ED30A3">
            <w:pPr>
              <w:pStyle w:val="Bluetext"/>
            </w:pPr>
            <w:r>
              <w:t xml:space="preserve">[e.g. </w:t>
            </w:r>
            <w:proofErr w:type="gramStart"/>
            <w:r>
              <w:t>office  space</w:t>
            </w:r>
            <w:proofErr w:type="gramEnd"/>
            <w:r>
              <w:t>]</w:t>
            </w:r>
          </w:p>
        </w:tc>
        <w:tc>
          <w:tcPr>
            <w:tcW w:w="1073" w:type="pct"/>
          </w:tcPr>
          <w:p w14:paraId="77063463" w14:textId="56D4C1D7" w:rsidR="00B93ED2" w:rsidRPr="00300144" w:rsidRDefault="00B93ED2" w:rsidP="00ED30A3">
            <w:pPr>
              <w:pStyle w:val="Bluetext"/>
            </w:pPr>
            <w:r>
              <w:t>[##]</w:t>
            </w:r>
          </w:p>
        </w:tc>
        <w:tc>
          <w:tcPr>
            <w:tcW w:w="870" w:type="pct"/>
          </w:tcPr>
          <w:p w14:paraId="4414BA18" w14:textId="6DCEFB58" w:rsidR="00B93ED2" w:rsidRPr="00300144" w:rsidRDefault="00B93ED2" w:rsidP="00ED30A3">
            <w:pPr>
              <w:pStyle w:val="Bluetext"/>
            </w:pPr>
            <w:r>
              <w:t>[##]</w:t>
            </w:r>
          </w:p>
        </w:tc>
        <w:tc>
          <w:tcPr>
            <w:tcW w:w="646" w:type="pct"/>
          </w:tcPr>
          <w:p w14:paraId="6A33F592" w14:textId="4DA8A993" w:rsidR="00B93ED2" w:rsidRPr="00300144" w:rsidRDefault="00B93ED2" w:rsidP="00ED30A3">
            <w:pPr>
              <w:pStyle w:val="Bluetext"/>
            </w:pPr>
            <w:r>
              <w:t>[Y/N]</w:t>
            </w:r>
          </w:p>
        </w:tc>
      </w:tr>
      <w:tr w:rsidR="00B93ED2" w14:paraId="1623FF69" w14:textId="77777777" w:rsidTr="00E73217">
        <w:trPr>
          <w:trHeight w:val="454"/>
        </w:trPr>
        <w:tc>
          <w:tcPr>
            <w:tcW w:w="1006" w:type="pct"/>
          </w:tcPr>
          <w:p w14:paraId="2AB7FA05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1405" w:type="pct"/>
          </w:tcPr>
          <w:p w14:paraId="6EFF61D6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1073" w:type="pct"/>
          </w:tcPr>
          <w:p w14:paraId="56594EA5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870" w:type="pct"/>
          </w:tcPr>
          <w:p w14:paraId="3B2AEC2E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646" w:type="pct"/>
          </w:tcPr>
          <w:p w14:paraId="78B36B30" w14:textId="77777777" w:rsidR="00B93ED2" w:rsidRPr="00300144" w:rsidRDefault="00B93ED2" w:rsidP="00ED30A3">
            <w:pPr>
              <w:pStyle w:val="Bluetext"/>
            </w:pPr>
          </w:p>
        </w:tc>
      </w:tr>
      <w:tr w:rsidR="00B93ED2" w14:paraId="2BD387A5" w14:textId="77777777" w:rsidTr="00E73217">
        <w:trPr>
          <w:trHeight w:val="454"/>
        </w:trPr>
        <w:tc>
          <w:tcPr>
            <w:tcW w:w="1006" w:type="pct"/>
          </w:tcPr>
          <w:p w14:paraId="7E0A1311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1405" w:type="pct"/>
          </w:tcPr>
          <w:p w14:paraId="638A6EA8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1073" w:type="pct"/>
          </w:tcPr>
          <w:p w14:paraId="50C40A0F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870" w:type="pct"/>
          </w:tcPr>
          <w:p w14:paraId="0BC2B1ED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646" w:type="pct"/>
          </w:tcPr>
          <w:p w14:paraId="473087B8" w14:textId="77777777" w:rsidR="00B93ED2" w:rsidRPr="00300144" w:rsidRDefault="00B93ED2" w:rsidP="00ED30A3">
            <w:pPr>
              <w:pStyle w:val="Bluetext"/>
            </w:pPr>
          </w:p>
        </w:tc>
      </w:tr>
      <w:tr w:rsidR="00B93ED2" w14:paraId="55852961" w14:textId="77777777" w:rsidTr="00E73217">
        <w:trPr>
          <w:trHeight w:val="454"/>
        </w:trPr>
        <w:tc>
          <w:tcPr>
            <w:tcW w:w="1006" w:type="pct"/>
          </w:tcPr>
          <w:p w14:paraId="6D078AB2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1405" w:type="pct"/>
          </w:tcPr>
          <w:p w14:paraId="5560D2FD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1073" w:type="pct"/>
          </w:tcPr>
          <w:p w14:paraId="7E8B055B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870" w:type="pct"/>
          </w:tcPr>
          <w:p w14:paraId="36595EE8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646" w:type="pct"/>
          </w:tcPr>
          <w:p w14:paraId="1D9AC506" w14:textId="77777777" w:rsidR="00B93ED2" w:rsidRPr="00300144" w:rsidRDefault="00B93ED2" w:rsidP="00ED30A3">
            <w:pPr>
              <w:pStyle w:val="Bluetext"/>
            </w:pPr>
          </w:p>
        </w:tc>
      </w:tr>
    </w:tbl>
    <w:p w14:paraId="709162E6" w14:textId="7E3FE01F" w:rsidR="009671EF" w:rsidRPr="00773CB0" w:rsidRDefault="008D0F48" w:rsidP="003D7EE6">
      <w:r w:rsidRPr="00773CB0">
        <w:t>N</w:t>
      </w:r>
      <w:r w:rsidR="009671EF" w:rsidRPr="00773CB0">
        <w:t xml:space="preserve">ote: </w:t>
      </w:r>
      <w:r w:rsidRPr="00773CB0">
        <w:t>P</w:t>
      </w:r>
      <w:r w:rsidR="009671EF" w:rsidRPr="00773CB0">
        <w:t>roject teams may add more rows as required or use an attachment to display this information.</w:t>
      </w:r>
    </w:p>
    <w:p w14:paraId="6C59F7F8" w14:textId="77777777" w:rsidR="009C7E4F" w:rsidRDefault="009C7E4F">
      <w:pPr>
        <w:spacing w:before="0" w:after="0" w:line="240" w:lineRule="auto"/>
        <w:rPr>
          <w:szCs w:val="20"/>
        </w:rPr>
      </w:pPr>
      <w:r>
        <w:rPr>
          <w:szCs w:val="20"/>
        </w:rPr>
        <w:br w:type="page"/>
      </w:r>
    </w:p>
    <w:p w14:paraId="5001AE97" w14:textId="2BA8232B" w:rsidR="00B93ED2" w:rsidRDefault="00B93ED2" w:rsidP="00B93ED2">
      <w:pPr>
        <w:keepNext/>
      </w:pPr>
      <w:r>
        <w:rPr>
          <w:szCs w:val="20"/>
        </w:rPr>
        <w:lastRenderedPageBreak/>
        <w:t xml:space="preserve">Please complete the following table detailing uniformity values for the project: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1811"/>
        <w:gridCol w:w="2529"/>
        <w:gridCol w:w="1930"/>
        <w:gridCol w:w="1563"/>
        <w:gridCol w:w="1194"/>
      </w:tblGrid>
      <w:tr w:rsidR="004C45DD" w:rsidRPr="008B18B6" w14:paraId="7E876C94" w14:textId="77777777" w:rsidTr="00E73217">
        <w:trPr>
          <w:trHeight w:val="473"/>
        </w:trPr>
        <w:tc>
          <w:tcPr>
            <w:tcW w:w="5000" w:type="pct"/>
            <w:gridSpan w:val="5"/>
          </w:tcPr>
          <w:p w14:paraId="5B80FD6F" w14:textId="73860C0E" w:rsidR="004C45DD" w:rsidRPr="008C67F7" w:rsidRDefault="004C45DD" w:rsidP="006C74BB">
            <w:pPr>
              <w:pStyle w:val="Heading3"/>
              <w:numPr>
                <w:ilvl w:val="0"/>
                <w:numId w:val="0"/>
              </w:numPr>
              <w:ind w:left="720" w:hanging="720"/>
            </w:pPr>
            <w:r>
              <w:t>Summary</w:t>
            </w:r>
            <w:r w:rsidR="00C13BEB">
              <w:t xml:space="preserve"> </w:t>
            </w:r>
            <w:r w:rsidR="006C74BB">
              <w:t>table -</w:t>
            </w:r>
            <w:r>
              <w:t xml:space="preserve"> uniformity values </w:t>
            </w:r>
            <w:r w:rsidR="006C74BB">
              <w:t>(10.1.1)</w:t>
            </w:r>
          </w:p>
        </w:tc>
      </w:tr>
      <w:tr w:rsidR="004C45DD" w:rsidRPr="008B18B6" w14:paraId="2FB73002" w14:textId="77777777" w:rsidTr="00ED30A3">
        <w:trPr>
          <w:trHeight w:val="473"/>
        </w:trPr>
        <w:tc>
          <w:tcPr>
            <w:tcW w:w="1003" w:type="pct"/>
            <w:shd w:val="clear" w:color="auto" w:fill="FFE69E" w:themeFill="text1" w:themeFillTint="66"/>
            <w:vAlign w:val="center"/>
          </w:tcPr>
          <w:p w14:paraId="2C5D6121" w14:textId="77777777" w:rsidR="004C45DD" w:rsidRPr="009671EF" w:rsidRDefault="004C45DD" w:rsidP="009C7E4F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Space/Floor</w:t>
            </w:r>
          </w:p>
        </w:tc>
        <w:tc>
          <w:tcPr>
            <w:tcW w:w="1401" w:type="pct"/>
            <w:shd w:val="clear" w:color="auto" w:fill="FFE69E" w:themeFill="text1" w:themeFillTint="66"/>
            <w:vAlign w:val="center"/>
          </w:tcPr>
          <w:p w14:paraId="1563F01B" w14:textId="77777777" w:rsidR="004C45DD" w:rsidRPr="009671EF" w:rsidRDefault="004C45DD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Task/activity type</w:t>
            </w:r>
          </w:p>
        </w:tc>
        <w:tc>
          <w:tcPr>
            <w:tcW w:w="1069" w:type="pct"/>
            <w:shd w:val="clear" w:color="auto" w:fill="FFE69E" w:themeFill="text1" w:themeFillTint="66"/>
            <w:vAlign w:val="center"/>
          </w:tcPr>
          <w:p w14:paraId="35FEE95E" w14:textId="77777777" w:rsidR="004C45DD" w:rsidRPr="009671EF" w:rsidRDefault="004C45DD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Required uniformity level (Table 3.2 of AS1680.1:2006)</w:t>
            </w:r>
          </w:p>
        </w:tc>
        <w:tc>
          <w:tcPr>
            <w:tcW w:w="866" w:type="pct"/>
            <w:shd w:val="clear" w:color="auto" w:fill="FFE69E" w:themeFill="text1" w:themeFillTint="66"/>
            <w:vAlign w:val="center"/>
          </w:tcPr>
          <w:p w14:paraId="0F4B7F69" w14:textId="77777777" w:rsidR="004C45DD" w:rsidRPr="009671EF" w:rsidRDefault="004C45DD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Uniformity level in space</w:t>
            </w:r>
          </w:p>
        </w:tc>
        <w:tc>
          <w:tcPr>
            <w:tcW w:w="661" w:type="pct"/>
            <w:shd w:val="clear" w:color="auto" w:fill="FFE69E" w:themeFill="text1" w:themeFillTint="66"/>
            <w:vAlign w:val="center"/>
          </w:tcPr>
          <w:p w14:paraId="5E63A4D4" w14:textId="77777777" w:rsidR="004C45DD" w:rsidRPr="009671EF" w:rsidRDefault="004C45DD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Compliant [Y/N]</w:t>
            </w:r>
          </w:p>
        </w:tc>
      </w:tr>
      <w:tr w:rsidR="00B93ED2" w14:paraId="58BB69C3" w14:textId="77777777" w:rsidTr="00B93ED2">
        <w:trPr>
          <w:trHeight w:val="454"/>
        </w:trPr>
        <w:tc>
          <w:tcPr>
            <w:tcW w:w="1003" w:type="pct"/>
          </w:tcPr>
          <w:p w14:paraId="21B99226" w14:textId="3F4DBD62" w:rsidR="00B93ED2" w:rsidRPr="00300144" w:rsidRDefault="00B93ED2" w:rsidP="00ED30A3">
            <w:pPr>
              <w:pStyle w:val="Bluetext"/>
              <w:rPr>
                <w:b/>
              </w:rPr>
            </w:pPr>
            <w:r>
              <w:t>[e.g. Level 1 meeting room]</w:t>
            </w:r>
          </w:p>
        </w:tc>
        <w:tc>
          <w:tcPr>
            <w:tcW w:w="1401" w:type="pct"/>
          </w:tcPr>
          <w:p w14:paraId="672871FA" w14:textId="24673703" w:rsidR="00B93ED2" w:rsidRPr="00300144" w:rsidRDefault="00B93ED2" w:rsidP="00ED30A3">
            <w:pPr>
              <w:pStyle w:val="Bluetext"/>
            </w:pPr>
            <w:r>
              <w:t xml:space="preserve">[e.g. </w:t>
            </w:r>
            <w:proofErr w:type="gramStart"/>
            <w:r>
              <w:t>office  space</w:t>
            </w:r>
            <w:proofErr w:type="gramEnd"/>
            <w:r>
              <w:t>]</w:t>
            </w:r>
          </w:p>
        </w:tc>
        <w:tc>
          <w:tcPr>
            <w:tcW w:w="1069" w:type="pct"/>
          </w:tcPr>
          <w:p w14:paraId="15A96A2D" w14:textId="26B642D6" w:rsidR="00B93ED2" w:rsidRPr="00300144" w:rsidRDefault="00B93ED2" w:rsidP="00ED30A3">
            <w:pPr>
              <w:pStyle w:val="Bluetext"/>
            </w:pPr>
            <w:r>
              <w:t>[##]</w:t>
            </w:r>
          </w:p>
        </w:tc>
        <w:tc>
          <w:tcPr>
            <w:tcW w:w="866" w:type="pct"/>
          </w:tcPr>
          <w:p w14:paraId="1F5AF879" w14:textId="392ECFED" w:rsidR="00B93ED2" w:rsidRPr="00300144" w:rsidRDefault="00B93ED2" w:rsidP="00ED30A3">
            <w:pPr>
              <w:pStyle w:val="Bluetext"/>
              <w:rPr>
                <w:b/>
              </w:rPr>
            </w:pPr>
            <w:r>
              <w:t>[##]</w:t>
            </w:r>
          </w:p>
        </w:tc>
        <w:tc>
          <w:tcPr>
            <w:tcW w:w="661" w:type="pct"/>
          </w:tcPr>
          <w:p w14:paraId="7FFAEF4D" w14:textId="53EB9C2D" w:rsidR="00B93ED2" w:rsidRPr="00300144" w:rsidRDefault="00B93ED2" w:rsidP="00ED30A3">
            <w:pPr>
              <w:pStyle w:val="Bluetext"/>
              <w:rPr>
                <w:b/>
              </w:rPr>
            </w:pPr>
            <w:r>
              <w:t>[Y/N]</w:t>
            </w:r>
          </w:p>
        </w:tc>
      </w:tr>
      <w:tr w:rsidR="00B93ED2" w14:paraId="64390E7E" w14:textId="77777777" w:rsidTr="00B93ED2">
        <w:trPr>
          <w:trHeight w:val="454"/>
        </w:trPr>
        <w:tc>
          <w:tcPr>
            <w:tcW w:w="1003" w:type="pct"/>
          </w:tcPr>
          <w:p w14:paraId="28D5435F" w14:textId="77777777" w:rsidR="00B93ED2" w:rsidRPr="00300144" w:rsidRDefault="00B93ED2" w:rsidP="00015214">
            <w:pPr>
              <w:rPr>
                <w:b/>
                <w:color w:val="8064A2" w:themeColor="accent4"/>
              </w:rPr>
            </w:pPr>
          </w:p>
        </w:tc>
        <w:tc>
          <w:tcPr>
            <w:tcW w:w="1401" w:type="pct"/>
          </w:tcPr>
          <w:p w14:paraId="18864BB6" w14:textId="77777777" w:rsidR="00B93ED2" w:rsidRPr="00300144" w:rsidRDefault="00B93ED2" w:rsidP="00015214">
            <w:pPr>
              <w:rPr>
                <w:color w:val="8064A2" w:themeColor="accent4"/>
              </w:rPr>
            </w:pPr>
          </w:p>
        </w:tc>
        <w:tc>
          <w:tcPr>
            <w:tcW w:w="1069" w:type="pct"/>
          </w:tcPr>
          <w:p w14:paraId="7313416F" w14:textId="77777777" w:rsidR="00B93ED2" w:rsidRPr="00300144" w:rsidRDefault="00B93ED2" w:rsidP="00015214">
            <w:pPr>
              <w:rPr>
                <w:color w:val="8064A2" w:themeColor="accent4"/>
              </w:rPr>
            </w:pPr>
          </w:p>
        </w:tc>
        <w:tc>
          <w:tcPr>
            <w:tcW w:w="866" w:type="pct"/>
          </w:tcPr>
          <w:p w14:paraId="44C221A1" w14:textId="77777777" w:rsidR="00B93ED2" w:rsidRPr="00300144" w:rsidRDefault="00B93ED2" w:rsidP="00015214">
            <w:pPr>
              <w:rPr>
                <w:b/>
                <w:color w:val="8064A2" w:themeColor="accent4"/>
              </w:rPr>
            </w:pPr>
          </w:p>
        </w:tc>
        <w:tc>
          <w:tcPr>
            <w:tcW w:w="661" w:type="pct"/>
          </w:tcPr>
          <w:p w14:paraId="66910350" w14:textId="77777777" w:rsidR="00B93ED2" w:rsidRPr="00300144" w:rsidRDefault="00B93ED2" w:rsidP="00015214">
            <w:pPr>
              <w:rPr>
                <w:b/>
                <w:color w:val="8064A2" w:themeColor="accent4"/>
              </w:rPr>
            </w:pPr>
          </w:p>
        </w:tc>
      </w:tr>
      <w:tr w:rsidR="00B93ED2" w14:paraId="7639E108" w14:textId="77777777" w:rsidTr="00B93ED2">
        <w:trPr>
          <w:trHeight w:val="454"/>
        </w:trPr>
        <w:tc>
          <w:tcPr>
            <w:tcW w:w="1003" w:type="pct"/>
          </w:tcPr>
          <w:p w14:paraId="7BEDF054" w14:textId="77777777" w:rsidR="00B93ED2" w:rsidRPr="00300144" w:rsidRDefault="00B93ED2" w:rsidP="00015214">
            <w:pPr>
              <w:rPr>
                <w:b/>
                <w:color w:val="8064A2" w:themeColor="accent4"/>
              </w:rPr>
            </w:pPr>
          </w:p>
        </w:tc>
        <w:tc>
          <w:tcPr>
            <w:tcW w:w="1401" w:type="pct"/>
          </w:tcPr>
          <w:p w14:paraId="7229D0AE" w14:textId="77777777" w:rsidR="00B93ED2" w:rsidRPr="00300144" w:rsidRDefault="00B93ED2" w:rsidP="00015214">
            <w:pPr>
              <w:rPr>
                <w:color w:val="8064A2" w:themeColor="accent4"/>
              </w:rPr>
            </w:pPr>
          </w:p>
        </w:tc>
        <w:tc>
          <w:tcPr>
            <w:tcW w:w="1069" w:type="pct"/>
          </w:tcPr>
          <w:p w14:paraId="4937A151" w14:textId="77777777" w:rsidR="00B93ED2" w:rsidRPr="00300144" w:rsidRDefault="00B93ED2" w:rsidP="00015214">
            <w:pPr>
              <w:rPr>
                <w:color w:val="8064A2" w:themeColor="accent4"/>
              </w:rPr>
            </w:pPr>
          </w:p>
        </w:tc>
        <w:tc>
          <w:tcPr>
            <w:tcW w:w="866" w:type="pct"/>
          </w:tcPr>
          <w:p w14:paraId="76346EDF" w14:textId="77777777" w:rsidR="00B93ED2" w:rsidRPr="00300144" w:rsidRDefault="00B93ED2" w:rsidP="00015214">
            <w:pPr>
              <w:rPr>
                <w:b/>
                <w:color w:val="8064A2" w:themeColor="accent4"/>
              </w:rPr>
            </w:pPr>
          </w:p>
        </w:tc>
        <w:tc>
          <w:tcPr>
            <w:tcW w:w="661" w:type="pct"/>
          </w:tcPr>
          <w:p w14:paraId="548E6808" w14:textId="77777777" w:rsidR="00B93ED2" w:rsidRPr="00300144" w:rsidRDefault="00B93ED2" w:rsidP="00015214">
            <w:pPr>
              <w:rPr>
                <w:b/>
                <w:color w:val="8064A2" w:themeColor="accent4"/>
              </w:rPr>
            </w:pPr>
          </w:p>
        </w:tc>
      </w:tr>
      <w:tr w:rsidR="00B93ED2" w14:paraId="32A89AC0" w14:textId="77777777" w:rsidTr="00B93ED2">
        <w:trPr>
          <w:trHeight w:val="454"/>
        </w:trPr>
        <w:tc>
          <w:tcPr>
            <w:tcW w:w="1003" w:type="pct"/>
          </w:tcPr>
          <w:p w14:paraId="257ADFDA" w14:textId="77777777" w:rsidR="00B93ED2" w:rsidRPr="00300144" w:rsidRDefault="00B93ED2" w:rsidP="00015214">
            <w:pPr>
              <w:rPr>
                <w:b/>
                <w:color w:val="8064A2" w:themeColor="accent4"/>
              </w:rPr>
            </w:pPr>
          </w:p>
        </w:tc>
        <w:tc>
          <w:tcPr>
            <w:tcW w:w="1401" w:type="pct"/>
          </w:tcPr>
          <w:p w14:paraId="75EA700E" w14:textId="77777777" w:rsidR="00B93ED2" w:rsidRPr="00300144" w:rsidRDefault="00B93ED2" w:rsidP="00015214">
            <w:pPr>
              <w:rPr>
                <w:color w:val="8064A2" w:themeColor="accent4"/>
              </w:rPr>
            </w:pPr>
          </w:p>
        </w:tc>
        <w:tc>
          <w:tcPr>
            <w:tcW w:w="1069" w:type="pct"/>
          </w:tcPr>
          <w:p w14:paraId="3DD9BC53" w14:textId="77777777" w:rsidR="00B93ED2" w:rsidRPr="00300144" w:rsidRDefault="00B93ED2" w:rsidP="00015214">
            <w:pPr>
              <w:rPr>
                <w:color w:val="8064A2" w:themeColor="accent4"/>
              </w:rPr>
            </w:pPr>
          </w:p>
        </w:tc>
        <w:tc>
          <w:tcPr>
            <w:tcW w:w="866" w:type="pct"/>
          </w:tcPr>
          <w:p w14:paraId="651AA413" w14:textId="77777777" w:rsidR="00B93ED2" w:rsidRPr="00300144" w:rsidRDefault="00B93ED2" w:rsidP="00015214">
            <w:pPr>
              <w:rPr>
                <w:b/>
                <w:color w:val="8064A2" w:themeColor="accent4"/>
              </w:rPr>
            </w:pPr>
          </w:p>
        </w:tc>
        <w:tc>
          <w:tcPr>
            <w:tcW w:w="661" w:type="pct"/>
          </w:tcPr>
          <w:p w14:paraId="4A156AA2" w14:textId="77777777" w:rsidR="00B93ED2" w:rsidRPr="00300144" w:rsidRDefault="00B93ED2" w:rsidP="00015214">
            <w:pPr>
              <w:rPr>
                <w:b/>
                <w:color w:val="8064A2" w:themeColor="accent4"/>
              </w:rPr>
            </w:pPr>
          </w:p>
        </w:tc>
      </w:tr>
    </w:tbl>
    <w:p w14:paraId="18DC7B91" w14:textId="77777777" w:rsidR="009671EF" w:rsidRDefault="008D0F48" w:rsidP="00773CB0">
      <w:r w:rsidRPr="00296E45">
        <w:t>Note: Project teams may add more rows as required or use an attachment to display this information.</w:t>
      </w:r>
    </w:p>
    <w:p w14:paraId="4D3392EC" w14:textId="77777777" w:rsidR="0038047A" w:rsidRDefault="0038047A" w:rsidP="0038047A"/>
    <w:p w14:paraId="2464AB08" w14:textId="1F0F3660" w:rsidR="0038047A" w:rsidRDefault="0038047A" w:rsidP="0038047A">
      <w:r>
        <w:t xml:space="preserve">Provide a description of how the above values were determined </w:t>
      </w:r>
      <w:proofErr w:type="gramStart"/>
      <w:r>
        <w:t>( i.e.</w:t>
      </w:r>
      <w:proofErr w:type="gramEnd"/>
      <w:r>
        <w:t xml:space="preserve"> through modelling or measurement of all the nominated area or a representative floor or section).</w:t>
      </w:r>
    </w:p>
    <w:p w14:paraId="45022407" w14:textId="77777777" w:rsidR="0038047A" w:rsidRDefault="0038047A" w:rsidP="0038047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E2CFD60" w14:textId="77777777" w:rsidR="0038047A" w:rsidRDefault="0038047A" w:rsidP="0038047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F014E1A" w14:textId="77777777" w:rsidR="0038047A" w:rsidRDefault="0038047A" w:rsidP="0038047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01E0999" w14:textId="77777777" w:rsidR="0038047A" w:rsidRDefault="0038047A" w:rsidP="0038047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B62F75D" w14:textId="77777777" w:rsidR="0038047A" w:rsidRDefault="0038047A" w:rsidP="0038047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E52585E" w14:textId="77777777" w:rsidR="009C7E4F" w:rsidRDefault="009C7E4F" w:rsidP="00773CB0"/>
    <w:p w14:paraId="290B9542" w14:textId="2AE59532" w:rsidR="009404F8" w:rsidRPr="00F44703" w:rsidRDefault="009404F8" w:rsidP="009404F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9404F8" w14:paraId="7CC1AEEA" w14:textId="77777777" w:rsidTr="00D1254B">
        <w:tc>
          <w:tcPr>
            <w:tcW w:w="6912" w:type="dxa"/>
            <w:shd w:val="clear" w:color="auto" w:fill="FFE69D"/>
          </w:tcPr>
          <w:p w14:paraId="3C69D334" w14:textId="77777777" w:rsidR="009404F8" w:rsidRPr="00F44703" w:rsidRDefault="009404F8" w:rsidP="00D1254B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2D83DA5" w14:textId="77777777" w:rsidR="009404F8" w:rsidRPr="00F44703" w:rsidRDefault="009404F8" w:rsidP="00D1254B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404F8" w14:paraId="382715DE" w14:textId="77777777" w:rsidTr="00D1254B">
        <w:tc>
          <w:tcPr>
            <w:tcW w:w="6912" w:type="dxa"/>
          </w:tcPr>
          <w:p w14:paraId="2D604E41" w14:textId="77777777" w:rsidR="009404F8" w:rsidRDefault="009404F8" w:rsidP="00D1254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2A6E835" w14:textId="77777777" w:rsidR="009404F8" w:rsidRDefault="009404F8" w:rsidP="00D1254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9404F8" w14:paraId="4CAAF292" w14:textId="77777777" w:rsidTr="00D1254B">
        <w:tc>
          <w:tcPr>
            <w:tcW w:w="6912" w:type="dxa"/>
          </w:tcPr>
          <w:p w14:paraId="4E7EAC9B" w14:textId="77777777" w:rsidR="009404F8" w:rsidRDefault="009404F8" w:rsidP="00D1254B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CB090AB" w14:textId="77777777" w:rsidR="009404F8" w:rsidRDefault="009404F8" w:rsidP="00D1254B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528AE05" w14:textId="77777777" w:rsidR="009404F8" w:rsidRDefault="009404F8" w:rsidP="009404F8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0E67B4BF" w14:textId="14A8CDA3" w:rsidR="009C7E4F" w:rsidRDefault="009C7E4F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</w:p>
    <w:p w14:paraId="5D7D2B16" w14:textId="7D91815F" w:rsidR="004C45DD" w:rsidRDefault="004C45DD" w:rsidP="00E73217">
      <w:pPr>
        <w:pStyle w:val="Heading3"/>
        <w:numPr>
          <w:ilvl w:val="0"/>
          <w:numId w:val="0"/>
        </w:numPr>
      </w:pPr>
      <w:r>
        <w:t>1</w:t>
      </w:r>
      <w:r w:rsidR="00E73217">
        <w:t>0</w:t>
      </w:r>
      <w:r>
        <w:t>.</w:t>
      </w:r>
      <w:r w:rsidR="00165611">
        <w:t>2</w:t>
      </w:r>
      <w:r>
        <w:t>.2 glare reduction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20788C" w:rsidRPr="003A2BE3" w14:paraId="28FC8B14" w14:textId="77777777" w:rsidTr="00E73217">
        <w:tc>
          <w:tcPr>
            <w:tcW w:w="4074" w:type="pct"/>
            <w:vAlign w:val="center"/>
          </w:tcPr>
          <w:p w14:paraId="25EADACA" w14:textId="61358D60" w:rsidR="0020788C" w:rsidRPr="003A2BE3" w:rsidRDefault="0020788C" w:rsidP="0020788C">
            <w:r>
              <w:t>Glare from lamps has been eliminated from 95% of the nominated area.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7591811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D82B29" w14:textId="31E2A14A" w:rsidR="0020788C" w:rsidRPr="003A2BE3" w:rsidRDefault="0020788C" w:rsidP="0020788C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3866580" w14:textId="598DA7D6" w:rsidR="009C7E4F" w:rsidRDefault="009C7E4F" w:rsidP="009C7E4F">
      <w:r>
        <w:t>Provide a description of how the project has eliminated glare.</w:t>
      </w:r>
    </w:p>
    <w:p w14:paraId="65F0B84A" w14:textId="77777777" w:rsidR="009C7E4F" w:rsidRDefault="009C7E4F" w:rsidP="009C7E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EDAD216" w14:textId="77777777" w:rsidR="009C7E4F" w:rsidRDefault="009C7E4F" w:rsidP="009C7E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BBA82B7" w14:textId="77777777" w:rsidR="009C7E4F" w:rsidRDefault="009C7E4F" w:rsidP="009C7E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D356F77" w14:textId="77777777" w:rsidR="009C7E4F" w:rsidRDefault="009C7E4F" w:rsidP="009C7E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601D88F" w14:textId="77777777" w:rsidR="009C7E4F" w:rsidRDefault="009C7E4F" w:rsidP="009C7E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FDDC5DC" w14:textId="77777777" w:rsidR="009C7E4F" w:rsidRDefault="009C7E4F" w:rsidP="00ED30A3">
      <w:pPr>
        <w:keepNext/>
        <w:rPr>
          <w:szCs w:val="20"/>
        </w:rPr>
      </w:pPr>
    </w:p>
    <w:p w14:paraId="7D163E4D" w14:textId="5459DBBD" w:rsidR="004C45DD" w:rsidRDefault="009C7E4F" w:rsidP="00ED30A3">
      <w:pPr>
        <w:keepNext/>
      </w:pPr>
      <w:r>
        <w:rPr>
          <w:szCs w:val="20"/>
        </w:rPr>
        <w:t xml:space="preserve">Please complete the following table outlining the glare reduction measures taken for the project: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1761"/>
        <w:gridCol w:w="1772"/>
        <w:gridCol w:w="1433"/>
        <w:gridCol w:w="1433"/>
        <w:gridCol w:w="1434"/>
        <w:gridCol w:w="1194"/>
      </w:tblGrid>
      <w:tr w:rsidR="004C45DD" w:rsidRPr="008B18B6" w14:paraId="78244938" w14:textId="77777777" w:rsidTr="00E73217">
        <w:trPr>
          <w:trHeight w:val="473"/>
        </w:trPr>
        <w:tc>
          <w:tcPr>
            <w:tcW w:w="5000" w:type="pct"/>
            <w:gridSpan w:val="6"/>
          </w:tcPr>
          <w:p w14:paraId="5960F859" w14:textId="49C44833" w:rsidR="004C45DD" w:rsidRPr="00161925" w:rsidRDefault="004C45DD" w:rsidP="006C74BB">
            <w:pPr>
              <w:pStyle w:val="Heading3"/>
              <w:numPr>
                <w:ilvl w:val="0"/>
                <w:numId w:val="0"/>
              </w:numPr>
              <w:ind w:left="720" w:hanging="720"/>
            </w:pPr>
            <w:r>
              <w:t xml:space="preserve">Summary </w:t>
            </w:r>
            <w:r w:rsidR="006C74BB">
              <w:t xml:space="preserve">taBLE - </w:t>
            </w:r>
            <w:r>
              <w:t>Glare Reduction Measures</w:t>
            </w:r>
            <w:r w:rsidR="006C74BB">
              <w:t xml:space="preserve"> (10.</w:t>
            </w:r>
            <w:r w:rsidR="0034501F">
              <w:t>2</w:t>
            </w:r>
            <w:r w:rsidR="006C74BB">
              <w:t>.2)</w:t>
            </w:r>
          </w:p>
        </w:tc>
      </w:tr>
      <w:tr w:rsidR="004C45DD" w:rsidRPr="009C7E4F" w14:paraId="6B72BE6D" w14:textId="77777777" w:rsidTr="00ED30A3">
        <w:trPr>
          <w:trHeight w:val="473"/>
        </w:trPr>
        <w:tc>
          <w:tcPr>
            <w:tcW w:w="979" w:type="pct"/>
            <w:vMerge w:val="restart"/>
            <w:shd w:val="clear" w:color="auto" w:fill="FFE69E" w:themeFill="text1" w:themeFillTint="66"/>
            <w:vAlign w:val="center"/>
          </w:tcPr>
          <w:p w14:paraId="2319CFD9" w14:textId="77777777" w:rsidR="004C45DD" w:rsidRPr="00ED30A3" w:rsidRDefault="004C45DD">
            <w:pPr>
              <w:rPr>
                <w:b/>
              </w:rPr>
            </w:pPr>
            <w:r w:rsidRPr="00ED30A3">
              <w:rPr>
                <w:b/>
              </w:rPr>
              <w:t>Space/Floor</w:t>
            </w:r>
          </w:p>
        </w:tc>
        <w:tc>
          <w:tcPr>
            <w:tcW w:w="985" w:type="pct"/>
            <w:vMerge w:val="restart"/>
            <w:shd w:val="clear" w:color="auto" w:fill="FFE69E" w:themeFill="text1" w:themeFillTint="66"/>
            <w:vAlign w:val="center"/>
          </w:tcPr>
          <w:p w14:paraId="30477DE4" w14:textId="77777777" w:rsidR="004C45DD" w:rsidRPr="00ED30A3" w:rsidRDefault="004C45DD">
            <w:pPr>
              <w:rPr>
                <w:b/>
              </w:rPr>
            </w:pPr>
            <w:r w:rsidRPr="00ED30A3">
              <w:rPr>
                <w:b/>
              </w:rPr>
              <w:t>Lighting description</w:t>
            </w:r>
          </w:p>
        </w:tc>
        <w:tc>
          <w:tcPr>
            <w:tcW w:w="2390" w:type="pct"/>
            <w:gridSpan w:val="3"/>
            <w:shd w:val="clear" w:color="auto" w:fill="FFE69E" w:themeFill="text1" w:themeFillTint="66"/>
            <w:vAlign w:val="center"/>
          </w:tcPr>
          <w:p w14:paraId="41B5674C" w14:textId="1A7E45B6" w:rsidR="004C45DD" w:rsidRPr="00ED30A3" w:rsidRDefault="004C45DD">
            <w:pPr>
              <w:rPr>
                <w:b/>
              </w:rPr>
            </w:pPr>
            <w:r w:rsidRPr="00ED30A3">
              <w:rPr>
                <w:b/>
              </w:rPr>
              <w:t>Select compliance option(s) for each space/floor</w:t>
            </w:r>
            <w:r w:rsidR="009C7E4F">
              <w:rPr>
                <w:b/>
              </w:rPr>
              <w:t>:</w:t>
            </w:r>
          </w:p>
        </w:tc>
        <w:tc>
          <w:tcPr>
            <w:tcW w:w="646" w:type="pct"/>
            <w:vMerge w:val="restart"/>
            <w:shd w:val="clear" w:color="auto" w:fill="FFE69E" w:themeFill="text1" w:themeFillTint="66"/>
            <w:vAlign w:val="center"/>
          </w:tcPr>
          <w:p w14:paraId="6748B5C9" w14:textId="77777777" w:rsidR="004C45DD" w:rsidRPr="00ED30A3" w:rsidRDefault="004C45DD">
            <w:pPr>
              <w:rPr>
                <w:b/>
              </w:rPr>
            </w:pPr>
            <w:r w:rsidRPr="00ED30A3">
              <w:rPr>
                <w:b/>
              </w:rPr>
              <w:t>Compliant [Y/N]</w:t>
            </w:r>
          </w:p>
        </w:tc>
      </w:tr>
      <w:tr w:rsidR="004C45DD" w:rsidRPr="009C7E4F" w14:paraId="66D6C7AB" w14:textId="77777777" w:rsidTr="00ED30A3">
        <w:trPr>
          <w:trHeight w:val="473"/>
        </w:trPr>
        <w:tc>
          <w:tcPr>
            <w:tcW w:w="979" w:type="pct"/>
            <w:vMerge/>
            <w:shd w:val="clear" w:color="auto" w:fill="FFE69E" w:themeFill="text1" w:themeFillTint="66"/>
            <w:vAlign w:val="center"/>
          </w:tcPr>
          <w:p w14:paraId="2C0056B5" w14:textId="77777777" w:rsidR="004C45DD" w:rsidRPr="00ED30A3" w:rsidRDefault="004C45DD">
            <w:pPr>
              <w:rPr>
                <w:b/>
              </w:rPr>
            </w:pPr>
          </w:p>
        </w:tc>
        <w:tc>
          <w:tcPr>
            <w:tcW w:w="985" w:type="pct"/>
            <w:vMerge/>
            <w:shd w:val="clear" w:color="auto" w:fill="FFE69E" w:themeFill="text1" w:themeFillTint="66"/>
            <w:vAlign w:val="center"/>
          </w:tcPr>
          <w:p w14:paraId="240B2204" w14:textId="77777777" w:rsidR="004C45DD" w:rsidRPr="009C7E4F" w:rsidRDefault="004C45DD">
            <w:pPr>
              <w:rPr>
                <w:b/>
              </w:rPr>
            </w:pPr>
          </w:p>
        </w:tc>
        <w:tc>
          <w:tcPr>
            <w:tcW w:w="797" w:type="pct"/>
            <w:shd w:val="clear" w:color="auto" w:fill="FFE69E" w:themeFill="text1" w:themeFillTint="66"/>
            <w:vAlign w:val="center"/>
          </w:tcPr>
          <w:p w14:paraId="5A24B923" w14:textId="580A3332" w:rsidR="004C45DD" w:rsidRPr="009C7E4F" w:rsidRDefault="004C45DD">
            <w:pPr>
              <w:rPr>
                <w:b/>
              </w:rPr>
            </w:pPr>
            <w:r w:rsidRPr="009C7E4F">
              <w:rPr>
                <w:b/>
              </w:rPr>
              <w:t xml:space="preserve">Option </w:t>
            </w:r>
            <w:r w:rsidR="001578B1" w:rsidRPr="009C7E4F">
              <w:rPr>
                <w:b/>
              </w:rPr>
              <w:t>10.</w:t>
            </w:r>
            <w:r w:rsidR="0034501F">
              <w:rPr>
                <w:b/>
              </w:rPr>
              <w:t>2</w:t>
            </w:r>
            <w:r w:rsidR="001578B1" w:rsidRPr="009C7E4F">
              <w:rPr>
                <w:b/>
              </w:rPr>
              <w:t>.2</w:t>
            </w:r>
            <w:r w:rsidRPr="009C7E4F">
              <w:rPr>
                <w:b/>
              </w:rPr>
              <w:t>A</w:t>
            </w:r>
          </w:p>
        </w:tc>
        <w:tc>
          <w:tcPr>
            <w:tcW w:w="797" w:type="pct"/>
            <w:shd w:val="clear" w:color="auto" w:fill="FFE69E" w:themeFill="text1" w:themeFillTint="66"/>
            <w:vAlign w:val="center"/>
          </w:tcPr>
          <w:p w14:paraId="4DDF4AB5" w14:textId="73B1766C" w:rsidR="004C45DD" w:rsidRPr="009C7E4F" w:rsidRDefault="004C45DD">
            <w:pPr>
              <w:rPr>
                <w:b/>
              </w:rPr>
            </w:pPr>
            <w:r w:rsidRPr="009C7E4F">
              <w:rPr>
                <w:b/>
              </w:rPr>
              <w:t xml:space="preserve">Option </w:t>
            </w:r>
            <w:r w:rsidR="001578B1" w:rsidRPr="009C7E4F">
              <w:rPr>
                <w:b/>
              </w:rPr>
              <w:t>10.</w:t>
            </w:r>
            <w:r w:rsidR="0034501F">
              <w:rPr>
                <w:b/>
              </w:rPr>
              <w:t>2</w:t>
            </w:r>
            <w:r w:rsidR="001578B1" w:rsidRPr="009C7E4F">
              <w:rPr>
                <w:b/>
              </w:rPr>
              <w:t>.2</w:t>
            </w:r>
            <w:r w:rsidRPr="009C7E4F">
              <w:rPr>
                <w:b/>
              </w:rPr>
              <w:t>B</w:t>
            </w:r>
          </w:p>
        </w:tc>
        <w:tc>
          <w:tcPr>
            <w:tcW w:w="797" w:type="pct"/>
            <w:shd w:val="clear" w:color="auto" w:fill="FFE69E" w:themeFill="text1" w:themeFillTint="66"/>
            <w:vAlign w:val="center"/>
          </w:tcPr>
          <w:p w14:paraId="0A41D72D" w14:textId="2432AE23" w:rsidR="004C45DD" w:rsidRPr="009C7E4F" w:rsidRDefault="004C45DD">
            <w:pPr>
              <w:rPr>
                <w:b/>
              </w:rPr>
            </w:pPr>
            <w:r w:rsidRPr="009C7E4F">
              <w:rPr>
                <w:b/>
              </w:rPr>
              <w:t xml:space="preserve">Option </w:t>
            </w:r>
            <w:r w:rsidR="001578B1" w:rsidRPr="009C7E4F">
              <w:rPr>
                <w:b/>
              </w:rPr>
              <w:t>10.</w:t>
            </w:r>
            <w:r w:rsidR="0034501F">
              <w:rPr>
                <w:b/>
              </w:rPr>
              <w:t>2</w:t>
            </w:r>
            <w:r w:rsidR="001578B1" w:rsidRPr="009C7E4F">
              <w:rPr>
                <w:b/>
              </w:rPr>
              <w:t>.2</w:t>
            </w:r>
            <w:r w:rsidRPr="009C7E4F">
              <w:rPr>
                <w:b/>
              </w:rPr>
              <w:t>C</w:t>
            </w:r>
          </w:p>
        </w:tc>
        <w:tc>
          <w:tcPr>
            <w:tcW w:w="646" w:type="pct"/>
            <w:vMerge/>
            <w:shd w:val="clear" w:color="auto" w:fill="FFE69E" w:themeFill="text1" w:themeFillTint="66"/>
            <w:vAlign w:val="center"/>
          </w:tcPr>
          <w:p w14:paraId="1AE88F86" w14:textId="77777777" w:rsidR="004C45DD" w:rsidRPr="00ED30A3" w:rsidRDefault="004C45DD">
            <w:pPr>
              <w:rPr>
                <w:b/>
              </w:rPr>
            </w:pPr>
          </w:p>
        </w:tc>
      </w:tr>
      <w:tr w:rsidR="009C7E4F" w14:paraId="03D4FE0D" w14:textId="77777777" w:rsidTr="00ED30A3">
        <w:trPr>
          <w:trHeight w:val="454"/>
        </w:trPr>
        <w:tc>
          <w:tcPr>
            <w:tcW w:w="979" w:type="pct"/>
          </w:tcPr>
          <w:p w14:paraId="58B6C99B" w14:textId="0658DF61" w:rsidR="009C7E4F" w:rsidRPr="00300144" w:rsidRDefault="009C7E4F" w:rsidP="00ED30A3">
            <w:pPr>
              <w:pStyle w:val="Bluetext"/>
              <w:rPr>
                <w:b/>
              </w:rPr>
            </w:pPr>
            <w:r>
              <w:t>[e.g. Level 1 open plan office]</w:t>
            </w:r>
          </w:p>
        </w:tc>
        <w:tc>
          <w:tcPr>
            <w:tcW w:w="985" w:type="pct"/>
          </w:tcPr>
          <w:p w14:paraId="77611B05" w14:textId="794516CE" w:rsidR="009C7E4F" w:rsidRPr="00300144" w:rsidRDefault="009C7E4F" w:rsidP="004C45DD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[e.g. T5 lamps across open floor]</w:t>
            </w:r>
          </w:p>
        </w:tc>
        <w:tc>
          <w:tcPr>
            <w:tcW w:w="797" w:type="pct"/>
          </w:tcPr>
          <w:p w14:paraId="6356753E" w14:textId="0879BF39" w:rsidR="009C7E4F" w:rsidRPr="00300144" w:rsidRDefault="009C7E4F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[Y/N]</w:t>
            </w:r>
          </w:p>
        </w:tc>
        <w:tc>
          <w:tcPr>
            <w:tcW w:w="797" w:type="pct"/>
          </w:tcPr>
          <w:p w14:paraId="06DCB10E" w14:textId="7327E348" w:rsidR="009C7E4F" w:rsidRPr="00300144" w:rsidRDefault="009C7E4F" w:rsidP="004C45DD">
            <w:pPr>
              <w:rPr>
                <w:color w:val="8064A2" w:themeColor="accent4"/>
              </w:rPr>
            </w:pPr>
            <w:r w:rsidRPr="005424B9">
              <w:rPr>
                <w:color w:val="8064A2" w:themeColor="accent4"/>
              </w:rPr>
              <w:t>[Y/N]</w:t>
            </w:r>
          </w:p>
        </w:tc>
        <w:tc>
          <w:tcPr>
            <w:tcW w:w="797" w:type="pct"/>
          </w:tcPr>
          <w:p w14:paraId="5B811E48" w14:textId="5C473F69" w:rsidR="009C7E4F" w:rsidRPr="00300144" w:rsidRDefault="009C7E4F" w:rsidP="004C45DD">
            <w:pPr>
              <w:rPr>
                <w:b/>
                <w:color w:val="8064A2" w:themeColor="accent4"/>
              </w:rPr>
            </w:pPr>
            <w:r w:rsidRPr="005424B9">
              <w:rPr>
                <w:color w:val="8064A2" w:themeColor="accent4"/>
              </w:rPr>
              <w:t>[Y/N]</w:t>
            </w:r>
          </w:p>
        </w:tc>
        <w:tc>
          <w:tcPr>
            <w:tcW w:w="646" w:type="pct"/>
          </w:tcPr>
          <w:p w14:paraId="037392D7" w14:textId="34587B88" w:rsidR="009C7E4F" w:rsidRPr="00300144" w:rsidRDefault="009C7E4F" w:rsidP="004C45DD">
            <w:pPr>
              <w:rPr>
                <w:b/>
                <w:color w:val="8064A2" w:themeColor="accent4"/>
              </w:rPr>
            </w:pPr>
            <w:r w:rsidRPr="005424B9">
              <w:rPr>
                <w:color w:val="8064A2" w:themeColor="accent4"/>
              </w:rPr>
              <w:t>[Y/N]</w:t>
            </w:r>
          </w:p>
        </w:tc>
      </w:tr>
      <w:tr w:rsidR="009C7E4F" w14:paraId="5D1E387A" w14:textId="77777777" w:rsidTr="00ED30A3">
        <w:trPr>
          <w:trHeight w:val="454"/>
        </w:trPr>
        <w:tc>
          <w:tcPr>
            <w:tcW w:w="979" w:type="pct"/>
          </w:tcPr>
          <w:p w14:paraId="5A5F5D4E" w14:textId="77777777" w:rsidR="009C7E4F" w:rsidRPr="00300144" w:rsidRDefault="009C7E4F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985" w:type="pct"/>
          </w:tcPr>
          <w:p w14:paraId="178B6024" w14:textId="77777777" w:rsidR="009C7E4F" w:rsidRPr="00300144" w:rsidRDefault="009C7E4F" w:rsidP="004C45DD">
            <w:pPr>
              <w:rPr>
                <w:color w:val="8064A2" w:themeColor="accent4"/>
              </w:rPr>
            </w:pPr>
          </w:p>
        </w:tc>
        <w:tc>
          <w:tcPr>
            <w:tcW w:w="797" w:type="pct"/>
          </w:tcPr>
          <w:p w14:paraId="58F400A5" w14:textId="77777777" w:rsidR="009C7E4F" w:rsidRPr="00300144" w:rsidRDefault="009C7E4F" w:rsidP="004C45DD">
            <w:pPr>
              <w:rPr>
                <w:color w:val="8064A2" w:themeColor="accent4"/>
              </w:rPr>
            </w:pPr>
          </w:p>
        </w:tc>
        <w:tc>
          <w:tcPr>
            <w:tcW w:w="797" w:type="pct"/>
          </w:tcPr>
          <w:p w14:paraId="23C9A34B" w14:textId="77777777" w:rsidR="009C7E4F" w:rsidRPr="00300144" w:rsidRDefault="009C7E4F" w:rsidP="004C45DD">
            <w:pPr>
              <w:rPr>
                <w:color w:val="8064A2" w:themeColor="accent4"/>
              </w:rPr>
            </w:pPr>
          </w:p>
        </w:tc>
        <w:tc>
          <w:tcPr>
            <w:tcW w:w="797" w:type="pct"/>
          </w:tcPr>
          <w:p w14:paraId="098A3690" w14:textId="77777777" w:rsidR="009C7E4F" w:rsidRPr="00300144" w:rsidRDefault="009C7E4F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14:paraId="165BDC46" w14:textId="77777777" w:rsidR="009C7E4F" w:rsidRPr="00300144" w:rsidRDefault="009C7E4F" w:rsidP="004C45DD">
            <w:pPr>
              <w:rPr>
                <w:b/>
                <w:color w:val="8064A2" w:themeColor="accent4"/>
              </w:rPr>
            </w:pPr>
          </w:p>
        </w:tc>
      </w:tr>
      <w:tr w:rsidR="009C7E4F" w14:paraId="168BD449" w14:textId="77777777" w:rsidTr="00ED30A3">
        <w:trPr>
          <w:trHeight w:val="454"/>
        </w:trPr>
        <w:tc>
          <w:tcPr>
            <w:tcW w:w="979" w:type="pct"/>
          </w:tcPr>
          <w:p w14:paraId="517D8F82" w14:textId="77777777" w:rsidR="009C7E4F" w:rsidRPr="00300144" w:rsidRDefault="009C7E4F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985" w:type="pct"/>
          </w:tcPr>
          <w:p w14:paraId="58F74AD6" w14:textId="77777777" w:rsidR="009C7E4F" w:rsidRPr="00300144" w:rsidRDefault="009C7E4F" w:rsidP="004C45DD">
            <w:pPr>
              <w:rPr>
                <w:color w:val="8064A2" w:themeColor="accent4"/>
              </w:rPr>
            </w:pPr>
          </w:p>
        </w:tc>
        <w:tc>
          <w:tcPr>
            <w:tcW w:w="797" w:type="pct"/>
          </w:tcPr>
          <w:p w14:paraId="21FEE111" w14:textId="77777777" w:rsidR="009C7E4F" w:rsidRPr="00300144" w:rsidRDefault="009C7E4F" w:rsidP="004C45DD">
            <w:pPr>
              <w:rPr>
                <w:color w:val="8064A2" w:themeColor="accent4"/>
              </w:rPr>
            </w:pPr>
          </w:p>
        </w:tc>
        <w:tc>
          <w:tcPr>
            <w:tcW w:w="797" w:type="pct"/>
          </w:tcPr>
          <w:p w14:paraId="4A0CFD2D" w14:textId="77777777" w:rsidR="009C7E4F" w:rsidRPr="00300144" w:rsidRDefault="009C7E4F" w:rsidP="004C45DD">
            <w:pPr>
              <w:rPr>
                <w:color w:val="8064A2" w:themeColor="accent4"/>
              </w:rPr>
            </w:pPr>
          </w:p>
        </w:tc>
        <w:tc>
          <w:tcPr>
            <w:tcW w:w="797" w:type="pct"/>
          </w:tcPr>
          <w:p w14:paraId="6F59836F" w14:textId="77777777" w:rsidR="009C7E4F" w:rsidRPr="00300144" w:rsidRDefault="009C7E4F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14:paraId="58141C3A" w14:textId="77777777" w:rsidR="009C7E4F" w:rsidRPr="00300144" w:rsidRDefault="009C7E4F" w:rsidP="004C45DD">
            <w:pPr>
              <w:rPr>
                <w:b/>
                <w:color w:val="8064A2" w:themeColor="accent4"/>
              </w:rPr>
            </w:pPr>
          </w:p>
        </w:tc>
      </w:tr>
      <w:tr w:rsidR="004C45DD" w14:paraId="2B9CA1F1" w14:textId="77777777" w:rsidTr="00ED30A3">
        <w:trPr>
          <w:trHeight w:val="454"/>
        </w:trPr>
        <w:tc>
          <w:tcPr>
            <w:tcW w:w="979" w:type="pct"/>
          </w:tcPr>
          <w:p w14:paraId="1D22F830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985" w:type="pct"/>
          </w:tcPr>
          <w:p w14:paraId="61981D81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797" w:type="pct"/>
          </w:tcPr>
          <w:p w14:paraId="23B0D66D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797" w:type="pct"/>
          </w:tcPr>
          <w:p w14:paraId="521ED10A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797" w:type="pct"/>
          </w:tcPr>
          <w:p w14:paraId="03464461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14:paraId="39B9E540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</w:tr>
    </w:tbl>
    <w:p w14:paraId="32FD754A" w14:textId="7872D09A" w:rsidR="009671EF" w:rsidRPr="009671EF" w:rsidRDefault="001578B1" w:rsidP="009671EF">
      <w:pPr>
        <w:rPr>
          <w:b/>
        </w:rPr>
      </w:pPr>
      <w:r w:rsidRPr="00296E45">
        <w:t xml:space="preserve">Note: </w:t>
      </w:r>
      <w:r w:rsidRPr="001578B1">
        <w:t>P</w:t>
      </w:r>
      <w:r w:rsidR="009671EF" w:rsidRPr="00773CB0">
        <w:t>roject teams may add more rows as required or use an attachment to display this information.</w:t>
      </w:r>
    </w:p>
    <w:p w14:paraId="40897073" w14:textId="77777777" w:rsidR="001578B1" w:rsidRDefault="001578B1" w:rsidP="009671EF"/>
    <w:p w14:paraId="2E08F9E8" w14:textId="77777777" w:rsidR="0080223F" w:rsidRPr="00F44703" w:rsidRDefault="0080223F" w:rsidP="0080223F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80223F" w14:paraId="2DEC4BBC" w14:textId="77777777" w:rsidTr="00774220">
        <w:tc>
          <w:tcPr>
            <w:tcW w:w="6912" w:type="dxa"/>
            <w:shd w:val="clear" w:color="auto" w:fill="FFE69D"/>
          </w:tcPr>
          <w:p w14:paraId="2967FA19" w14:textId="77777777" w:rsidR="0080223F" w:rsidRPr="00F44703" w:rsidRDefault="0080223F" w:rsidP="0077422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14F24922" w14:textId="77777777" w:rsidR="0080223F" w:rsidRPr="00F44703" w:rsidRDefault="0080223F" w:rsidP="0077422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80223F" w14:paraId="096721F5" w14:textId="77777777" w:rsidTr="00774220">
        <w:tc>
          <w:tcPr>
            <w:tcW w:w="6912" w:type="dxa"/>
          </w:tcPr>
          <w:p w14:paraId="5D222F7B" w14:textId="77777777" w:rsidR="0080223F" w:rsidRDefault="0080223F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38466C4" w14:textId="77777777" w:rsidR="0080223F" w:rsidRDefault="0080223F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80223F" w14:paraId="66342272" w14:textId="77777777" w:rsidTr="00774220">
        <w:tc>
          <w:tcPr>
            <w:tcW w:w="6912" w:type="dxa"/>
          </w:tcPr>
          <w:p w14:paraId="548E62AF" w14:textId="77777777" w:rsidR="0080223F" w:rsidRDefault="0080223F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56CB3A1" w14:textId="77777777" w:rsidR="0080223F" w:rsidRDefault="0080223F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4AC650A" w14:textId="48D3190B" w:rsidR="001578B1" w:rsidRPr="00773CB0" w:rsidRDefault="0080223F" w:rsidP="00CA2D41">
      <w:pPr>
        <w:pStyle w:val="Heading2"/>
      </w:pPr>
      <w:r>
        <w:br w:type="page"/>
      </w:r>
      <w:r w:rsidR="009A05DF">
        <w:lastRenderedPageBreak/>
        <w:t>1</w:t>
      </w:r>
      <w:r w:rsidR="00E73217">
        <w:t>0</w:t>
      </w:r>
      <w:r w:rsidR="009A05DF">
        <w:t>.</w:t>
      </w:r>
      <w:r w:rsidR="00165611">
        <w:t xml:space="preserve">3 </w:t>
      </w:r>
      <w:r w:rsidR="009A05DF">
        <w:t>Surface illuminance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3D7EE6" w:rsidRPr="003A2BE3" w14:paraId="1F4892B6" w14:textId="77777777" w:rsidTr="00E73217">
        <w:tc>
          <w:tcPr>
            <w:tcW w:w="4074" w:type="pct"/>
            <w:vAlign w:val="center"/>
          </w:tcPr>
          <w:p w14:paraId="24AD1171" w14:textId="552EFD5F" w:rsidR="003D7EE6" w:rsidRPr="003A2BE3" w:rsidRDefault="007C0D9F">
            <w:r>
              <w:t>A combination of lighting and surfaces improve the uniformity of lighting to give visual interest within 95% of the project’s nominated area.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0768807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82E99B" w14:textId="0464BD45" w:rsidR="003D7EE6" w:rsidRPr="003A2BE3" w:rsidRDefault="0080223F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2F378DC" w14:textId="77777777" w:rsidR="0080223F" w:rsidRDefault="0080223F" w:rsidP="0080223F"/>
    <w:p w14:paraId="6B73FFD9" w14:textId="388A9D51" w:rsidR="0080223F" w:rsidRDefault="0080223F" w:rsidP="0080223F">
      <w:r>
        <w:t>Provide a description of how the project has provided visual interest in the project’s lighting design.</w:t>
      </w:r>
      <w:r w:rsidRPr="0080223F">
        <w:rPr>
          <w:color w:val="auto"/>
        </w:rPr>
        <w:t xml:space="preserve"> </w:t>
      </w:r>
      <w:r>
        <w:rPr>
          <w:color w:val="auto"/>
        </w:rPr>
        <w:t>If the project has modelled areas of the building rather than the entire project, please state this in your description.</w:t>
      </w:r>
    </w:p>
    <w:p w14:paraId="5C2B09E9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A282701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16D38C3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6278429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505BAFD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8C1EED0" w14:textId="77777777" w:rsidR="0080223F" w:rsidRDefault="0080223F" w:rsidP="0080223F">
      <w:pPr>
        <w:keepNext/>
        <w:rPr>
          <w:szCs w:val="20"/>
        </w:rPr>
      </w:pPr>
    </w:p>
    <w:p w14:paraId="001A0979" w14:textId="0FA79E37" w:rsidR="0080223F" w:rsidRDefault="0080223F" w:rsidP="0080223F">
      <w:pPr>
        <w:keepNext/>
      </w:pPr>
      <w:r>
        <w:rPr>
          <w:szCs w:val="20"/>
        </w:rPr>
        <w:t xml:space="preserve">Please complete the following table outlining the approach taken to provide visual interest in the project: </w:t>
      </w:r>
    </w:p>
    <w:tbl>
      <w:tblPr>
        <w:tblStyle w:val="Style1"/>
        <w:tblW w:w="4837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2019"/>
        <w:gridCol w:w="2021"/>
        <w:gridCol w:w="2021"/>
        <w:gridCol w:w="1383"/>
        <w:gridCol w:w="1289"/>
      </w:tblGrid>
      <w:tr w:rsidR="006709C3" w:rsidRPr="008B18B6" w14:paraId="2A9C3A09" w14:textId="77777777" w:rsidTr="00E73217">
        <w:trPr>
          <w:trHeight w:val="473"/>
        </w:trPr>
        <w:tc>
          <w:tcPr>
            <w:tcW w:w="5000" w:type="pct"/>
            <w:gridSpan w:val="5"/>
          </w:tcPr>
          <w:p w14:paraId="015B6772" w14:textId="613FAE92" w:rsidR="006709C3" w:rsidRPr="00161925" w:rsidRDefault="006C74BB" w:rsidP="00ED30A3">
            <w:pPr>
              <w:pStyle w:val="Heading3"/>
              <w:numPr>
                <w:ilvl w:val="0"/>
                <w:numId w:val="0"/>
              </w:numPr>
              <w:ind w:left="720" w:hanging="720"/>
            </w:pPr>
            <w:r>
              <w:t xml:space="preserve">Summary table - </w:t>
            </w:r>
            <w:r w:rsidR="006709C3">
              <w:t xml:space="preserve">Surface Illuminance </w:t>
            </w:r>
            <w:r w:rsidR="00BD0EFE">
              <w:t>(10.</w:t>
            </w:r>
            <w:r w:rsidR="0034501F">
              <w:t>3</w:t>
            </w:r>
            <w:r w:rsidR="00BD0EFE">
              <w:t>)</w:t>
            </w:r>
          </w:p>
        </w:tc>
      </w:tr>
      <w:tr w:rsidR="0080223F" w:rsidRPr="0080223F" w14:paraId="0C6E316C" w14:textId="77777777" w:rsidTr="0080223F">
        <w:trPr>
          <w:trHeight w:val="1019"/>
        </w:trPr>
        <w:tc>
          <w:tcPr>
            <w:tcW w:w="1156" w:type="pct"/>
            <w:shd w:val="clear" w:color="auto" w:fill="FFE69E" w:themeFill="text1" w:themeFillTint="66"/>
            <w:vAlign w:val="center"/>
          </w:tcPr>
          <w:p w14:paraId="466B38E5" w14:textId="77777777" w:rsidR="006709C3" w:rsidRPr="00ED30A3" w:rsidRDefault="006709C3">
            <w:pPr>
              <w:rPr>
                <w:b/>
              </w:rPr>
            </w:pPr>
            <w:r w:rsidRPr="00ED30A3">
              <w:rPr>
                <w:b/>
              </w:rPr>
              <w:t>Space/Floor</w:t>
            </w:r>
          </w:p>
        </w:tc>
        <w:tc>
          <w:tcPr>
            <w:tcW w:w="1157" w:type="pct"/>
            <w:shd w:val="clear" w:color="auto" w:fill="FFE69E" w:themeFill="text1" w:themeFillTint="66"/>
            <w:vAlign w:val="center"/>
          </w:tcPr>
          <w:p w14:paraId="1A72956E" w14:textId="77777777" w:rsidR="006709C3" w:rsidRPr="00ED30A3" w:rsidRDefault="006709C3">
            <w:pPr>
              <w:rPr>
                <w:b/>
              </w:rPr>
            </w:pPr>
            <w:r w:rsidRPr="00ED30A3">
              <w:rPr>
                <w:b/>
              </w:rPr>
              <w:t>Lighting description</w:t>
            </w:r>
          </w:p>
        </w:tc>
        <w:tc>
          <w:tcPr>
            <w:tcW w:w="1157" w:type="pct"/>
            <w:shd w:val="clear" w:color="auto" w:fill="FFE69E" w:themeFill="text1" w:themeFillTint="66"/>
            <w:vAlign w:val="center"/>
          </w:tcPr>
          <w:p w14:paraId="38DB4BDE" w14:textId="77777777" w:rsidR="006709C3" w:rsidRPr="00ED30A3" w:rsidRDefault="006709C3">
            <w:pPr>
              <w:rPr>
                <w:b/>
              </w:rPr>
            </w:pPr>
            <w:r w:rsidRPr="00ED30A3">
              <w:rPr>
                <w:b/>
              </w:rPr>
              <w:t>Surface Description</w:t>
            </w:r>
          </w:p>
        </w:tc>
        <w:tc>
          <w:tcPr>
            <w:tcW w:w="792" w:type="pct"/>
            <w:shd w:val="clear" w:color="auto" w:fill="FFE69E" w:themeFill="text1" w:themeFillTint="66"/>
            <w:vAlign w:val="center"/>
          </w:tcPr>
          <w:p w14:paraId="4FFA523F" w14:textId="77777777" w:rsidR="006709C3" w:rsidRPr="00ED30A3" w:rsidRDefault="006709C3">
            <w:pPr>
              <w:rPr>
                <w:b/>
              </w:rPr>
            </w:pPr>
            <w:r w:rsidRPr="00ED30A3">
              <w:rPr>
                <w:b/>
              </w:rPr>
              <w:t>Compliance Method [A/B</w:t>
            </w:r>
            <w:r w:rsidR="001578B1" w:rsidRPr="00ED30A3">
              <w:rPr>
                <w:b/>
              </w:rPr>
              <w:t>/C</w:t>
            </w:r>
            <w:r w:rsidRPr="00ED30A3">
              <w:rPr>
                <w:b/>
              </w:rPr>
              <w:t>]</w:t>
            </w:r>
          </w:p>
        </w:tc>
        <w:tc>
          <w:tcPr>
            <w:tcW w:w="738" w:type="pct"/>
            <w:shd w:val="clear" w:color="auto" w:fill="FFE69E" w:themeFill="text1" w:themeFillTint="66"/>
            <w:vAlign w:val="center"/>
          </w:tcPr>
          <w:p w14:paraId="5132297B" w14:textId="77777777" w:rsidR="006709C3" w:rsidRPr="00ED30A3" w:rsidRDefault="006709C3">
            <w:pPr>
              <w:rPr>
                <w:b/>
              </w:rPr>
            </w:pPr>
            <w:r w:rsidRPr="00ED30A3">
              <w:rPr>
                <w:b/>
              </w:rPr>
              <w:t>Compliant [Y/N]</w:t>
            </w:r>
          </w:p>
        </w:tc>
      </w:tr>
      <w:tr w:rsidR="0080223F" w14:paraId="47FA1C75" w14:textId="77777777" w:rsidTr="00ED30A3">
        <w:trPr>
          <w:trHeight w:val="454"/>
        </w:trPr>
        <w:tc>
          <w:tcPr>
            <w:tcW w:w="1156" w:type="pct"/>
          </w:tcPr>
          <w:p w14:paraId="7A6AB8A0" w14:textId="3190C0CF" w:rsidR="0080223F" w:rsidRPr="00300144" w:rsidRDefault="0080223F" w:rsidP="00ED30A3">
            <w:pPr>
              <w:pStyle w:val="Bluetext"/>
              <w:rPr>
                <w:b/>
              </w:rPr>
            </w:pPr>
            <w:r>
              <w:t>[e.g. Level 1 open plan office]</w:t>
            </w:r>
          </w:p>
        </w:tc>
        <w:tc>
          <w:tcPr>
            <w:tcW w:w="1157" w:type="pct"/>
          </w:tcPr>
          <w:p w14:paraId="6B39BB66" w14:textId="19419DD8" w:rsidR="0080223F" w:rsidRPr="00300144" w:rsidRDefault="0080223F" w:rsidP="00ED30A3">
            <w:pPr>
              <w:pStyle w:val="Bluetext"/>
            </w:pPr>
            <w:r>
              <w:t>[e.g. T5 lamps across open floor]</w:t>
            </w:r>
          </w:p>
        </w:tc>
        <w:tc>
          <w:tcPr>
            <w:tcW w:w="1157" w:type="pct"/>
          </w:tcPr>
          <w:p w14:paraId="20D719D7" w14:textId="58D11517" w:rsidR="0080223F" w:rsidRPr="00300144" w:rsidRDefault="0080223F" w:rsidP="00ED30A3">
            <w:pPr>
              <w:pStyle w:val="Bluetext"/>
            </w:pPr>
            <w:r>
              <w:t>[e.g. pelmet mount, indirect lighting]</w:t>
            </w:r>
          </w:p>
        </w:tc>
        <w:tc>
          <w:tcPr>
            <w:tcW w:w="792" w:type="pct"/>
          </w:tcPr>
          <w:p w14:paraId="7707023A" w14:textId="12D42F7A" w:rsidR="0080223F" w:rsidRPr="00ED30A3" w:rsidRDefault="0080223F" w:rsidP="00ED30A3">
            <w:pPr>
              <w:pStyle w:val="Bluetext"/>
            </w:pPr>
            <w:r w:rsidRPr="00ED30A3">
              <w:t>[A/B/C]</w:t>
            </w:r>
          </w:p>
        </w:tc>
        <w:tc>
          <w:tcPr>
            <w:tcW w:w="738" w:type="pct"/>
          </w:tcPr>
          <w:p w14:paraId="62ED62F4" w14:textId="1779ED5F" w:rsidR="0080223F" w:rsidRPr="00300144" w:rsidRDefault="0080223F" w:rsidP="00ED30A3">
            <w:pPr>
              <w:pStyle w:val="Bluetext"/>
              <w:rPr>
                <w:b/>
              </w:rPr>
            </w:pPr>
            <w:r>
              <w:t>[Y/N]</w:t>
            </w:r>
          </w:p>
        </w:tc>
      </w:tr>
      <w:tr w:rsidR="0080223F" w14:paraId="08B899B0" w14:textId="77777777" w:rsidTr="00ED30A3">
        <w:trPr>
          <w:trHeight w:val="454"/>
        </w:trPr>
        <w:tc>
          <w:tcPr>
            <w:tcW w:w="1156" w:type="pct"/>
          </w:tcPr>
          <w:p w14:paraId="61228AF8" w14:textId="77777777" w:rsidR="0080223F" w:rsidRPr="00300144" w:rsidRDefault="0080223F" w:rsidP="00ED30A3">
            <w:pPr>
              <w:pStyle w:val="Bluetext"/>
              <w:rPr>
                <w:b/>
              </w:rPr>
            </w:pPr>
          </w:p>
        </w:tc>
        <w:tc>
          <w:tcPr>
            <w:tcW w:w="1157" w:type="pct"/>
          </w:tcPr>
          <w:p w14:paraId="053A3D77" w14:textId="77777777" w:rsidR="0080223F" w:rsidRPr="00300144" w:rsidRDefault="0080223F" w:rsidP="00ED30A3">
            <w:pPr>
              <w:pStyle w:val="Bluetext"/>
            </w:pPr>
          </w:p>
        </w:tc>
        <w:tc>
          <w:tcPr>
            <w:tcW w:w="1157" w:type="pct"/>
          </w:tcPr>
          <w:p w14:paraId="2654AAE4" w14:textId="77777777" w:rsidR="0080223F" w:rsidRPr="00300144" w:rsidRDefault="0080223F" w:rsidP="00ED30A3">
            <w:pPr>
              <w:pStyle w:val="Bluetext"/>
            </w:pPr>
          </w:p>
        </w:tc>
        <w:tc>
          <w:tcPr>
            <w:tcW w:w="792" w:type="pct"/>
          </w:tcPr>
          <w:p w14:paraId="192CAA32" w14:textId="77777777" w:rsidR="0080223F" w:rsidRPr="00300144" w:rsidRDefault="0080223F" w:rsidP="00ED30A3">
            <w:pPr>
              <w:pStyle w:val="Bluetext"/>
              <w:rPr>
                <w:b/>
              </w:rPr>
            </w:pPr>
          </w:p>
        </w:tc>
        <w:tc>
          <w:tcPr>
            <w:tcW w:w="738" w:type="pct"/>
          </w:tcPr>
          <w:p w14:paraId="618A10EF" w14:textId="77777777" w:rsidR="0080223F" w:rsidRPr="00300144" w:rsidRDefault="0080223F" w:rsidP="00ED30A3">
            <w:pPr>
              <w:pStyle w:val="Bluetext"/>
              <w:rPr>
                <w:b/>
              </w:rPr>
            </w:pPr>
          </w:p>
        </w:tc>
      </w:tr>
      <w:tr w:rsidR="0080223F" w14:paraId="2761E2CB" w14:textId="77777777" w:rsidTr="00ED30A3">
        <w:trPr>
          <w:trHeight w:val="454"/>
        </w:trPr>
        <w:tc>
          <w:tcPr>
            <w:tcW w:w="1156" w:type="pct"/>
          </w:tcPr>
          <w:p w14:paraId="2CECA7E4" w14:textId="77777777" w:rsidR="0080223F" w:rsidRPr="00300144" w:rsidRDefault="0080223F" w:rsidP="00ED30A3">
            <w:pPr>
              <w:pStyle w:val="Bluetext"/>
              <w:rPr>
                <w:b/>
              </w:rPr>
            </w:pPr>
          </w:p>
        </w:tc>
        <w:tc>
          <w:tcPr>
            <w:tcW w:w="1157" w:type="pct"/>
          </w:tcPr>
          <w:p w14:paraId="0DF19D17" w14:textId="77777777" w:rsidR="0080223F" w:rsidRPr="00300144" w:rsidRDefault="0080223F" w:rsidP="00ED30A3">
            <w:pPr>
              <w:pStyle w:val="Bluetext"/>
            </w:pPr>
          </w:p>
        </w:tc>
        <w:tc>
          <w:tcPr>
            <w:tcW w:w="1157" w:type="pct"/>
          </w:tcPr>
          <w:p w14:paraId="092424DF" w14:textId="77777777" w:rsidR="0080223F" w:rsidRPr="00300144" w:rsidRDefault="0080223F" w:rsidP="00ED30A3">
            <w:pPr>
              <w:pStyle w:val="Bluetext"/>
            </w:pPr>
          </w:p>
        </w:tc>
        <w:tc>
          <w:tcPr>
            <w:tcW w:w="792" w:type="pct"/>
          </w:tcPr>
          <w:p w14:paraId="4AA72440" w14:textId="77777777" w:rsidR="0080223F" w:rsidRPr="00300144" w:rsidRDefault="0080223F" w:rsidP="00ED30A3">
            <w:pPr>
              <w:pStyle w:val="Bluetext"/>
              <w:rPr>
                <w:b/>
              </w:rPr>
            </w:pPr>
          </w:p>
        </w:tc>
        <w:tc>
          <w:tcPr>
            <w:tcW w:w="738" w:type="pct"/>
          </w:tcPr>
          <w:p w14:paraId="09268FA8" w14:textId="77777777" w:rsidR="0080223F" w:rsidRPr="00300144" w:rsidRDefault="0080223F" w:rsidP="00ED30A3">
            <w:pPr>
              <w:pStyle w:val="Bluetext"/>
              <w:rPr>
                <w:b/>
              </w:rPr>
            </w:pPr>
          </w:p>
        </w:tc>
      </w:tr>
      <w:tr w:rsidR="0080223F" w14:paraId="1299BFA8" w14:textId="77777777" w:rsidTr="00ED30A3">
        <w:trPr>
          <w:trHeight w:val="454"/>
        </w:trPr>
        <w:tc>
          <w:tcPr>
            <w:tcW w:w="1156" w:type="pct"/>
          </w:tcPr>
          <w:p w14:paraId="71465983" w14:textId="77777777" w:rsidR="0080223F" w:rsidRPr="00300144" w:rsidRDefault="0080223F" w:rsidP="00ED30A3">
            <w:pPr>
              <w:pStyle w:val="Bluetext"/>
              <w:rPr>
                <w:b/>
              </w:rPr>
            </w:pPr>
          </w:p>
        </w:tc>
        <w:tc>
          <w:tcPr>
            <w:tcW w:w="1157" w:type="pct"/>
          </w:tcPr>
          <w:p w14:paraId="32E4F9A4" w14:textId="77777777" w:rsidR="0080223F" w:rsidRPr="00300144" w:rsidRDefault="0080223F" w:rsidP="00ED30A3">
            <w:pPr>
              <w:pStyle w:val="Bluetext"/>
            </w:pPr>
          </w:p>
        </w:tc>
        <w:tc>
          <w:tcPr>
            <w:tcW w:w="1157" w:type="pct"/>
          </w:tcPr>
          <w:p w14:paraId="1549D695" w14:textId="77777777" w:rsidR="0080223F" w:rsidRPr="00300144" w:rsidRDefault="0080223F" w:rsidP="00ED30A3">
            <w:pPr>
              <w:pStyle w:val="Bluetext"/>
            </w:pPr>
          </w:p>
        </w:tc>
        <w:tc>
          <w:tcPr>
            <w:tcW w:w="792" w:type="pct"/>
          </w:tcPr>
          <w:p w14:paraId="4CB9C8FA" w14:textId="77777777" w:rsidR="0080223F" w:rsidRPr="00300144" w:rsidRDefault="0080223F" w:rsidP="00ED30A3">
            <w:pPr>
              <w:pStyle w:val="Bluetext"/>
              <w:rPr>
                <w:b/>
              </w:rPr>
            </w:pPr>
          </w:p>
        </w:tc>
        <w:tc>
          <w:tcPr>
            <w:tcW w:w="738" w:type="pct"/>
          </w:tcPr>
          <w:p w14:paraId="0E5FF72A" w14:textId="77777777" w:rsidR="0080223F" w:rsidRPr="00300144" w:rsidRDefault="0080223F" w:rsidP="00ED30A3">
            <w:pPr>
              <w:pStyle w:val="Bluetext"/>
              <w:rPr>
                <w:b/>
              </w:rPr>
            </w:pPr>
          </w:p>
        </w:tc>
      </w:tr>
    </w:tbl>
    <w:p w14:paraId="2F5A48C1" w14:textId="64BF013F" w:rsidR="00C74D4F" w:rsidRDefault="001578B1" w:rsidP="00C74D4F">
      <w:pPr>
        <w:rPr>
          <w:b/>
        </w:rPr>
      </w:pPr>
      <w:r w:rsidRPr="001578B1">
        <w:t>Note: P</w:t>
      </w:r>
      <w:r w:rsidR="00C74D4F" w:rsidRPr="00773CB0">
        <w:t>roject teams may add more rows as required or use an attachment to display this information</w:t>
      </w:r>
      <w:r w:rsidR="00C74D4F" w:rsidRPr="009671EF">
        <w:rPr>
          <w:b/>
        </w:rPr>
        <w:t>.</w:t>
      </w:r>
    </w:p>
    <w:p w14:paraId="77B44502" w14:textId="77777777" w:rsidR="0080223F" w:rsidRDefault="0080223F" w:rsidP="0080223F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5AFA1D27" w14:textId="77777777" w:rsidR="006B05CF" w:rsidRDefault="006B05CF" w:rsidP="0080223F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5492ACC6" w14:textId="34CA9670" w:rsidR="0080223F" w:rsidRPr="00F44703" w:rsidRDefault="0080223F" w:rsidP="0080223F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80223F" w14:paraId="6A5922B4" w14:textId="77777777" w:rsidTr="00774220">
        <w:tc>
          <w:tcPr>
            <w:tcW w:w="6912" w:type="dxa"/>
            <w:shd w:val="clear" w:color="auto" w:fill="FFE69D"/>
          </w:tcPr>
          <w:p w14:paraId="19FB03B8" w14:textId="77777777" w:rsidR="0080223F" w:rsidRPr="00F44703" w:rsidRDefault="0080223F" w:rsidP="0077422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DCA70E0" w14:textId="77777777" w:rsidR="0080223F" w:rsidRPr="00F44703" w:rsidRDefault="0080223F" w:rsidP="0077422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80223F" w14:paraId="53521006" w14:textId="77777777" w:rsidTr="00774220">
        <w:tc>
          <w:tcPr>
            <w:tcW w:w="6912" w:type="dxa"/>
          </w:tcPr>
          <w:p w14:paraId="789551B7" w14:textId="77777777" w:rsidR="0080223F" w:rsidRDefault="0080223F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36CE320" w14:textId="77777777" w:rsidR="0080223F" w:rsidRDefault="0080223F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80223F" w14:paraId="039DC045" w14:textId="77777777" w:rsidTr="00774220">
        <w:tc>
          <w:tcPr>
            <w:tcW w:w="6912" w:type="dxa"/>
          </w:tcPr>
          <w:p w14:paraId="0E3DA860" w14:textId="77777777" w:rsidR="0080223F" w:rsidRDefault="0080223F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E711774" w14:textId="77777777" w:rsidR="0080223F" w:rsidRDefault="0080223F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BB95262" w14:textId="77777777" w:rsidR="006B05CF" w:rsidRDefault="006B05CF" w:rsidP="00CA2D41">
      <w:pPr>
        <w:pStyle w:val="Heading2"/>
      </w:pPr>
    </w:p>
    <w:p w14:paraId="6A760273" w14:textId="1E08B7DA" w:rsidR="001578B1" w:rsidRPr="00773CB0" w:rsidRDefault="00E73217" w:rsidP="00CA2D41">
      <w:pPr>
        <w:pStyle w:val="Heading2"/>
      </w:pPr>
      <w:r>
        <w:t>10</w:t>
      </w:r>
      <w:r w:rsidR="009A05DF">
        <w:t>.</w:t>
      </w:r>
      <w:r w:rsidR="00165611">
        <w:t>4</w:t>
      </w:r>
      <w:r w:rsidR="009A05DF">
        <w:t xml:space="preserve"> Localised lighting control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9A05DF" w:rsidRPr="003A2BE3" w14:paraId="164C246D" w14:textId="77777777" w:rsidTr="00E73217">
        <w:tc>
          <w:tcPr>
            <w:tcW w:w="4074" w:type="pct"/>
            <w:vAlign w:val="center"/>
          </w:tcPr>
          <w:p w14:paraId="4C48DFBA" w14:textId="2DCA826A" w:rsidR="009A05DF" w:rsidRPr="003A2BE3" w:rsidRDefault="00A076F4">
            <w:r>
              <w:t xml:space="preserve">Occupants in the nominated area </w:t>
            </w:r>
            <w:proofErr w:type="gramStart"/>
            <w:r>
              <w:t>have the ability to</w:t>
            </w:r>
            <w:proofErr w:type="gramEnd"/>
            <w:r>
              <w:t xml:space="preserve"> control the lighting in their immediate environment for 95% of the nominated area.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571976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BBB644" w14:textId="00B62563" w:rsidR="009A05DF" w:rsidRPr="003A2BE3" w:rsidRDefault="0080223F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7E2E2EF" w14:textId="77777777" w:rsidR="00BD0EFE" w:rsidRDefault="00BD0EFE" w:rsidP="0080223F"/>
    <w:p w14:paraId="1A5A2A39" w14:textId="59222973" w:rsidR="00A11425" w:rsidRDefault="00A11425" w:rsidP="00A11425">
      <w:r>
        <w:t>Provide a description of how the project meets the requirement for localised lighting control, including the definition of the “immediate environment</w:t>
      </w:r>
      <w:proofErr w:type="gramStart"/>
      <w:r>
        <w:t>” .</w:t>
      </w:r>
      <w:proofErr w:type="gramEnd"/>
      <w:r>
        <w:t xml:space="preserve"> </w:t>
      </w:r>
    </w:p>
    <w:p w14:paraId="2180C44D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3F79569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C2BDC60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9B212B0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F83AC2D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588F8A2" w14:textId="77777777" w:rsidR="00BD0EFE" w:rsidRDefault="00BD0EFE" w:rsidP="00BD0EFE">
      <w:pPr>
        <w:keepNext/>
        <w:rPr>
          <w:szCs w:val="20"/>
        </w:rPr>
      </w:pPr>
    </w:p>
    <w:p w14:paraId="021E1549" w14:textId="113520BE" w:rsidR="009A05DF" w:rsidRDefault="00BD0EFE" w:rsidP="00ED30A3">
      <w:pPr>
        <w:keepNext/>
      </w:pPr>
      <w:r>
        <w:rPr>
          <w:szCs w:val="20"/>
        </w:rPr>
        <w:t xml:space="preserve">Please complete the following table outlining the approach taken to provide localised lighting control in the project: 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321"/>
        <w:gridCol w:w="1938"/>
        <w:gridCol w:w="4707"/>
      </w:tblGrid>
      <w:tr w:rsidR="009A05DF" w:rsidRPr="008B18B6" w14:paraId="7E826329" w14:textId="77777777" w:rsidTr="00E73217">
        <w:trPr>
          <w:trHeight w:val="473"/>
        </w:trPr>
        <w:tc>
          <w:tcPr>
            <w:tcW w:w="5000" w:type="pct"/>
            <w:gridSpan w:val="3"/>
          </w:tcPr>
          <w:p w14:paraId="57234106" w14:textId="11DA7859" w:rsidR="00AB4E5D" w:rsidRDefault="006C74BB" w:rsidP="006C74BB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b/>
              </w:rPr>
            </w:pPr>
            <w:r>
              <w:t xml:space="preserve"> summary Table - </w:t>
            </w:r>
            <w:r w:rsidR="006709C3">
              <w:t xml:space="preserve">localised lighting control </w:t>
            </w:r>
            <w:r>
              <w:t>(10.</w:t>
            </w:r>
            <w:r w:rsidR="0034501F">
              <w:t>4</w:t>
            </w:r>
            <w:r>
              <w:t>)</w:t>
            </w:r>
          </w:p>
        </w:tc>
      </w:tr>
      <w:tr w:rsidR="006709C3" w:rsidRPr="008B18B6" w14:paraId="79A1B70C" w14:textId="77777777" w:rsidTr="00ED30A3">
        <w:trPr>
          <w:trHeight w:val="473"/>
        </w:trPr>
        <w:tc>
          <w:tcPr>
            <w:tcW w:w="1294" w:type="pct"/>
            <w:shd w:val="clear" w:color="auto" w:fill="FFE69E" w:themeFill="text1" w:themeFillTint="66"/>
            <w:vAlign w:val="center"/>
          </w:tcPr>
          <w:p w14:paraId="6B2326E2" w14:textId="77777777" w:rsidR="006709C3" w:rsidRPr="003D7EE6" w:rsidRDefault="006709C3" w:rsidP="00015214">
            <w:pPr>
              <w:rPr>
                <w:b/>
              </w:rPr>
            </w:pPr>
            <w:r w:rsidRPr="003D7EE6">
              <w:rPr>
                <w:b/>
              </w:rPr>
              <w:t>Space / Level</w:t>
            </w:r>
          </w:p>
        </w:tc>
        <w:tc>
          <w:tcPr>
            <w:tcW w:w="1081" w:type="pct"/>
            <w:shd w:val="clear" w:color="auto" w:fill="FFE69E" w:themeFill="text1" w:themeFillTint="66"/>
            <w:vAlign w:val="center"/>
          </w:tcPr>
          <w:p w14:paraId="3E97AA35" w14:textId="77777777" w:rsidR="006709C3" w:rsidRPr="003D7EE6" w:rsidRDefault="006709C3" w:rsidP="00015214">
            <w:pPr>
              <w:rPr>
                <w:b/>
              </w:rPr>
            </w:pPr>
            <w:r w:rsidRPr="003D7EE6">
              <w:rPr>
                <w:b/>
              </w:rPr>
              <w:t>Area (m</w:t>
            </w:r>
            <w:r w:rsidRPr="003D7EE6">
              <w:rPr>
                <w:b/>
                <w:vertAlign w:val="superscript"/>
              </w:rPr>
              <w:t>2</w:t>
            </w:r>
            <w:r w:rsidRPr="003D7EE6">
              <w:rPr>
                <w:b/>
              </w:rPr>
              <w:t>)</w:t>
            </w:r>
          </w:p>
        </w:tc>
        <w:tc>
          <w:tcPr>
            <w:tcW w:w="2625" w:type="pct"/>
            <w:shd w:val="clear" w:color="auto" w:fill="FFE69E" w:themeFill="text1" w:themeFillTint="66"/>
            <w:vAlign w:val="center"/>
          </w:tcPr>
          <w:p w14:paraId="5B6981B4" w14:textId="77777777" w:rsidR="006709C3" w:rsidRPr="003D7EE6" w:rsidRDefault="006709C3" w:rsidP="00015214">
            <w:pPr>
              <w:rPr>
                <w:b/>
              </w:rPr>
            </w:pPr>
            <w:r>
              <w:rPr>
                <w:b/>
              </w:rPr>
              <w:t>Localised Control Method</w:t>
            </w:r>
          </w:p>
        </w:tc>
      </w:tr>
      <w:tr w:rsidR="006709C3" w14:paraId="718FE455" w14:textId="77777777" w:rsidTr="00E73217">
        <w:trPr>
          <w:trHeight w:val="454"/>
        </w:trPr>
        <w:tc>
          <w:tcPr>
            <w:tcW w:w="1294" w:type="pct"/>
          </w:tcPr>
          <w:p w14:paraId="4BF82D56" w14:textId="77777777" w:rsidR="006709C3" w:rsidRPr="00BD3D03" w:rsidRDefault="006709C3" w:rsidP="00015214">
            <w:pPr>
              <w:rPr>
                <w:color w:val="8064A2" w:themeColor="accent4"/>
                <w:szCs w:val="20"/>
              </w:rPr>
            </w:pPr>
            <w:r w:rsidRPr="00BD3D03">
              <w:rPr>
                <w:color w:val="8064A2" w:themeColor="accent4"/>
                <w:szCs w:val="20"/>
              </w:rPr>
              <w:t>[Space 1 / Level 1]</w:t>
            </w:r>
          </w:p>
        </w:tc>
        <w:tc>
          <w:tcPr>
            <w:tcW w:w="1081" w:type="pct"/>
          </w:tcPr>
          <w:p w14:paraId="0AF01E54" w14:textId="77777777" w:rsidR="006709C3" w:rsidRPr="001B7B25" w:rsidRDefault="006709C3" w:rsidP="00015214"/>
        </w:tc>
        <w:tc>
          <w:tcPr>
            <w:tcW w:w="2625" w:type="pct"/>
          </w:tcPr>
          <w:p w14:paraId="38C82713" w14:textId="77777777" w:rsidR="006709C3" w:rsidRPr="001B7B25" w:rsidRDefault="006709C3" w:rsidP="00015214"/>
        </w:tc>
      </w:tr>
      <w:tr w:rsidR="006709C3" w14:paraId="4396A511" w14:textId="77777777" w:rsidTr="00E73217">
        <w:trPr>
          <w:trHeight w:val="454"/>
        </w:trPr>
        <w:tc>
          <w:tcPr>
            <w:tcW w:w="1294" w:type="pct"/>
          </w:tcPr>
          <w:p w14:paraId="38378851" w14:textId="77777777" w:rsidR="006709C3" w:rsidRPr="00BD3D03" w:rsidRDefault="006709C3" w:rsidP="00015214">
            <w:pPr>
              <w:rPr>
                <w:color w:val="8064A2" w:themeColor="accent4"/>
                <w:szCs w:val="20"/>
              </w:rPr>
            </w:pPr>
            <w:r w:rsidRPr="00BD3D03">
              <w:rPr>
                <w:color w:val="8064A2" w:themeColor="accent4"/>
                <w:szCs w:val="20"/>
              </w:rPr>
              <w:t>[Space 2 / Level 2]</w:t>
            </w:r>
          </w:p>
        </w:tc>
        <w:tc>
          <w:tcPr>
            <w:tcW w:w="1081" w:type="pct"/>
          </w:tcPr>
          <w:p w14:paraId="45755395" w14:textId="77777777" w:rsidR="006709C3" w:rsidRPr="001B7B25" w:rsidRDefault="006709C3" w:rsidP="00015214"/>
        </w:tc>
        <w:tc>
          <w:tcPr>
            <w:tcW w:w="2625" w:type="pct"/>
          </w:tcPr>
          <w:p w14:paraId="411451E5" w14:textId="77777777" w:rsidR="006709C3" w:rsidRPr="001B7B25" w:rsidRDefault="006709C3" w:rsidP="00015214"/>
        </w:tc>
      </w:tr>
      <w:tr w:rsidR="006709C3" w14:paraId="2BC40770" w14:textId="77777777" w:rsidTr="00E73217">
        <w:trPr>
          <w:trHeight w:val="454"/>
        </w:trPr>
        <w:tc>
          <w:tcPr>
            <w:tcW w:w="1294" w:type="pct"/>
          </w:tcPr>
          <w:p w14:paraId="05476614" w14:textId="77777777" w:rsidR="006709C3" w:rsidRPr="00BD3D03" w:rsidRDefault="006709C3" w:rsidP="00015214">
            <w:pPr>
              <w:rPr>
                <w:color w:val="8064A2" w:themeColor="accent4"/>
                <w:szCs w:val="20"/>
              </w:rPr>
            </w:pPr>
            <w:r w:rsidRPr="00BD3D03">
              <w:rPr>
                <w:color w:val="8064A2" w:themeColor="accent4"/>
                <w:szCs w:val="20"/>
              </w:rPr>
              <w:t>[Space 3 / Level 3]</w:t>
            </w:r>
          </w:p>
        </w:tc>
        <w:tc>
          <w:tcPr>
            <w:tcW w:w="1081" w:type="pct"/>
          </w:tcPr>
          <w:p w14:paraId="1F23CC22" w14:textId="77777777" w:rsidR="006709C3" w:rsidRPr="001B7B25" w:rsidRDefault="006709C3" w:rsidP="00015214"/>
        </w:tc>
        <w:tc>
          <w:tcPr>
            <w:tcW w:w="2625" w:type="pct"/>
          </w:tcPr>
          <w:p w14:paraId="3B5AF70A" w14:textId="77777777" w:rsidR="006709C3" w:rsidRPr="001B7B25" w:rsidRDefault="006709C3" w:rsidP="00015214"/>
        </w:tc>
      </w:tr>
      <w:tr w:rsidR="006709C3" w14:paraId="61F35247" w14:textId="77777777" w:rsidTr="00E73217">
        <w:trPr>
          <w:trHeight w:val="454"/>
        </w:trPr>
        <w:tc>
          <w:tcPr>
            <w:tcW w:w="1294" w:type="pct"/>
          </w:tcPr>
          <w:p w14:paraId="1A5E0E22" w14:textId="77777777" w:rsidR="006709C3" w:rsidRPr="0060657E" w:rsidRDefault="006709C3" w:rsidP="00015214">
            <w:r w:rsidRPr="0060657E">
              <w:t>TOTAL</w:t>
            </w:r>
          </w:p>
        </w:tc>
        <w:tc>
          <w:tcPr>
            <w:tcW w:w="1081" w:type="pct"/>
          </w:tcPr>
          <w:p w14:paraId="2550FBE8" w14:textId="77777777" w:rsidR="006709C3" w:rsidRPr="001B7B25" w:rsidRDefault="006709C3" w:rsidP="00015214">
            <w:pPr>
              <w:rPr>
                <w:b/>
              </w:rPr>
            </w:pPr>
          </w:p>
        </w:tc>
        <w:tc>
          <w:tcPr>
            <w:tcW w:w="2625" w:type="pct"/>
          </w:tcPr>
          <w:p w14:paraId="2EDCA6AF" w14:textId="77777777" w:rsidR="006709C3" w:rsidRPr="001B7B25" w:rsidRDefault="006709C3" w:rsidP="00015214">
            <w:pPr>
              <w:rPr>
                <w:b/>
              </w:rPr>
            </w:pPr>
          </w:p>
        </w:tc>
      </w:tr>
    </w:tbl>
    <w:p w14:paraId="295DBD30" w14:textId="1A1A5F0E" w:rsidR="00C13BEB" w:rsidRDefault="001578B1" w:rsidP="00C74D4F">
      <w:r w:rsidRPr="00296E45">
        <w:t>Note: P</w:t>
      </w:r>
      <w:r w:rsidR="00C74D4F" w:rsidRPr="00773CB0">
        <w:t>roject teams may add more rows as required or use an attachment to display this information.</w:t>
      </w:r>
    </w:p>
    <w:p w14:paraId="0C2FA9B7" w14:textId="77777777" w:rsidR="00C13BEB" w:rsidRPr="009671EF" w:rsidRDefault="00C13BEB" w:rsidP="00C74D4F">
      <w:pPr>
        <w:rPr>
          <w:b/>
        </w:rPr>
      </w:pPr>
    </w:p>
    <w:p w14:paraId="6226CB9A" w14:textId="34896C38" w:rsidR="00BD0EFE" w:rsidRPr="00F44703" w:rsidRDefault="0080223F" w:rsidP="00BD0EFE">
      <w:pPr>
        <w:pStyle w:val="Bluetext"/>
        <w:spacing w:before="240" w:after="240"/>
        <w:rPr>
          <w:color w:val="000000"/>
          <w:szCs w:val="20"/>
          <w:lang w:val="en-US"/>
        </w:rPr>
      </w:pPr>
      <w:r w:rsidDel="0080223F">
        <w:t xml:space="preserve"> </w:t>
      </w:r>
      <w:r w:rsidR="00BD0EFE"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 w:rsidR="00BD0EFE"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BD0EFE" w14:paraId="45024341" w14:textId="77777777" w:rsidTr="00774220">
        <w:tc>
          <w:tcPr>
            <w:tcW w:w="6912" w:type="dxa"/>
            <w:shd w:val="clear" w:color="auto" w:fill="FFE69D"/>
          </w:tcPr>
          <w:p w14:paraId="055DAD17" w14:textId="77777777" w:rsidR="00BD0EFE" w:rsidRPr="00F44703" w:rsidRDefault="00BD0EFE" w:rsidP="0077422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5C5EC2C" w14:textId="77777777" w:rsidR="00BD0EFE" w:rsidRPr="00F44703" w:rsidRDefault="00BD0EFE" w:rsidP="0077422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BD0EFE" w14:paraId="2975FC9B" w14:textId="77777777" w:rsidTr="00774220">
        <w:tc>
          <w:tcPr>
            <w:tcW w:w="6912" w:type="dxa"/>
          </w:tcPr>
          <w:p w14:paraId="02DAE46A" w14:textId="77777777" w:rsidR="00BD0EFE" w:rsidRDefault="00BD0EFE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2797B25" w14:textId="77777777" w:rsidR="00BD0EFE" w:rsidRDefault="00BD0EFE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BD0EFE" w14:paraId="28E9DD5E" w14:textId="77777777" w:rsidTr="00774220">
        <w:tc>
          <w:tcPr>
            <w:tcW w:w="6912" w:type="dxa"/>
          </w:tcPr>
          <w:p w14:paraId="2E689FB3" w14:textId="77777777" w:rsidR="00BD0EFE" w:rsidRDefault="00BD0EFE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EC36440" w14:textId="77777777" w:rsidR="00BD0EFE" w:rsidRDefault="00BD0EFE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59D324B" w14:textId="77777777" w:rsidR="006B05CF" w:rsidRDefault="006B05CF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083EE341" w14:textId="77777777" w:rsidR="00C651D0" w:rsidRPr="00CA2D41" w:rsidRDefault="00C651D0" w:rsidP="00CA2D41">
      <w:pPr>
        <w:pStyle w:val="Criterion"/>
      </w:pPr>
      <w:r w:rsidRPr="00CA2D41">
        <w:lastRenderedPageBreak/>
        <w:t>DISCUSSION</w:t>
      </w:r>
    </w:p>
    <w:p w14:paraId="6FA0F845" w14:textId="1A331B4E" w:rsidR="00C651D0" w:rsidRPr="003079F1" w:rsidRDefault="00C651D0" w:rsidP="003079F1"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3079F1">
        <w:rPr>
          <w:rFonts w:cstheme="minorHAnsi"/>
          <w:color w:val="auto"/>
        </w:rPr>
        <w:t>Certified Assessor(s).</w:t>
      </w:r>
    </w:p>
    <w:p w14:paraId="0D617019" w14:textId="77777777" w:rsidR="00C651D0" w:rsidRDefault="00C651D0" w:rsidP="00C651D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E161A77" w14:textId="77777777" w:rsidR="00C651D0" w:rsidRDefault="00C651D0" w:rsidP="00C651D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1022796" w14:textId="77777777" w:rsidR="00C651D0" w:rsidRDefault="00C651D0" w:rsidP="00C651D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AB5961C" w14:textId="77777777" w:rsidR="00C651D0" w:rsidRDefault="00C651D0" w:rsidP="00C651D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963D966" w14:textId="77777777" w:rsidR="006B05CF" w:rsidRDefault="006B05CF" w:rsidP="00CA2D41">
      <w:pPr>
        <w:pStyle w:val="Heading2"/>
      </w:pPr>
    </w:p>
    <w:p w14:paraId="134C8A3D" w14:textId="070DD9A9" w:rsidR="00C651D0" w:rsidRPr="001C55B2" w:rsidRDefault="00C651D0" w:rsidP="00CA2D41">
      <w:pPr>
        <w:pStyle w:val="Heading2"/>
      </w:pPr>
      <w:r w:rsidRPr="001C55B2">
        <w:t>DECLARATION</w:t>
      </w:r>
    </w:p>
    <w:p w14:paraId="7A60065F" w14:textId="77777777" w:rsidR="00C651D0" w:rsidRDefault="00C651D0" w:rsidP="00C651D0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50E15DE7" w14:textId="77777777" w:rsidR="00C651D0" w:rsidRDefault="00C651D0" w:rsidP="00C651D0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70DC3644" w14:textId="77777777" w:rsidR="00C651D0" w:rsidRDefault="00C651D0" w:rsidP="00C6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4B1AB641" w14:textId="77777777" w:rsidR="00C651D0" w:rsidRDefault="00C651D0" w:rsidP="00C6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ACEB6A6" w14:textId="77777777" w:rsidR="009E61F7" w:rsidRDefault="009E61F7" w:rsidP="00C6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741F2BE" w14:textId="77777777" w:rsidR="00C651D0" w:rsidRPr="008B4275" w:rsidRDefault="00C651D0" w:rsidP="00C6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480A4734" w14:textId="77777777" w:rsidR="00C651D0" w:rsidRDefault="00C651D0" w:rsidP="00C651D0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20A5944F" w14:textId="5F061AA0" w:rsidR="00644150" w:rsidRDefault="00C651D0" w:rsidP="00773CB0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3DAA4" w14:textId="77777777" w:rsidR="00362158" w:rsidRDefault="00362158" w:rsidP="009A05DF">
      <w:pPr>
        <w:spacing w:before="0" w:after="0" w:line="240" w:lineRule="auto"/>
      </w:pPr>
      <w:r>
        <w:separator/>
      </w:r>
    </w:p>
  </w:endnote>
  <w:endnote w:type="continuationSeparator" w:id="0">
    <w:p w14:paraId="5ACF4EFD" w14:textId="77777777" w:rsidR="00362158" w:rsidRDefault="00362158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58D4D" w14:textId="28F1D78C" w:rsidR="008A493C" w:rsidRDefault="00746D9A">
    <w:pPr>
      <w:pStyle w:val="Footer"/>
      <w:rPr>
        <w:noProof/>
        <w:lang w:eastAsia="en-AU"/>
      </w:rPr>
    </w:pPr>
    <w:ins w:id="1" w:author="Bhumika Mistry" w:date="2022-02-10T10:33:00Z">
      <w:r w:rsidRPr="0008778E">
        <w:rPr>
          <w:noProof/>
        </w:rPr>
        <w:drawing>
          <wp:anchor distT="0" distB="0" distL="114300" distR="114300" simplePos="0" relativeHeight="251659264" behindDoc="0" locked="0" layoutInCell="1" allowOverlap="1" wp14:anchorId="5A70B12A" wp14:editId="60E6E20F">
            <wp:simplePos x="0" y="0"/>
            <wp:positionH relativeFrom="margin">
              <wp:align>left</wp:align>
            </wp:positionH>
            <wp:positionV relativeFrom="paragraph">
              <wp:posOffset>136525</wp:posOffset>
            </wp:positionV>
            <wp:extent cx="1487805" cy="270510"/>
            <wp:effectExtent l="0" t="0" r="0" b="0"/>
            <wp:wrapSquare wrapText="bothSides"/>
            <wp:docPr id="43" name="Picture 43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Logo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805" cy="27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ins>
  </w:p>
  <w:p w14:paraId="545EADBF" w14:textId="7C216A24" w:rsidR="0036224F" w:rsidRDefault="003622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5AD61" w14:textId="77777777" w:rsidR="00362158" w:rsidRDefault="00362158" w:rsidP="009A05DF">
      <w:pPr>
        <w:spacing w:before="0" w:after="0" w:line="240" w:lineRule="auto"/>
      </w:pPr>
      <w:r>
        <w:separator/>
      </w:r>
    </w:p>
  </w:footnote>
  <w:footnote w:type="continuationSeparator" w:id="0">
    <w:p w14:paraId="61CB110A" w14:textId="77777777" w:rsidR="00362158" w:rsidRDefault="00362158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A085" w14:textId="72127CF2" w:rsidR="0096180C" w:rsidRDefault="0096180C" w:rsidP="0096180C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E73217">
      <w:rPr>
        <w:sz w:val="16"/>
        <w:szCs w:val="16"/>
        <w:lang w:val="en-US"/>
      </w:rPr>
      <w:t>Interiors</w:t>
    </w:r>
    <w:r w:rsidR="008A493C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</w:t>
    </w:r>
    <w:r w:rsidR="008A493C">
      <w:rPr>
        <w:sz w:val="16"/>
        <w:szCs w:val="16"/>
        <w:lang w:val="en-US"/>
      </w:rPr>
      <w:t>1.</w:t>
    </w:r>
    <w:r w:rsidR="00CA2D41">
      <w:rPr>
        <w:sz w:val="16"/>
        <w:szCs w:val="16"/>
        <w:lang w:val="en-US"/>
      </w:rPr>
      <w:t>1</w:t>
    </w:r>
    <w:r w:rsidR="004F50C4">
      <w:rPr>
        <w:sz w:val="16"/>
        <w:szCs w:val="16"/>
        <w:lang w:val="en-US"/>
      </w:rPr>
      <w:tab/>
    </w:r>
    <w:r w:rsidR="004F50C4">
      <w:rPr>
        <w:sz w:val="16"/>
        <w:szCs w:val="16"/>
        <w:lang w:val="en-US"/>
      </w:rPr>
      <w:tab/>
    </w:r>
    <w:r w:rsidR="004F50C4">
      <w:rPr>
        <w:sz w:val="16"/>
        <w:szCs w:val="16"/>
        <w:lang w:val="en-US"/>
      </w:rPr>
      <w:tab/>
      <w:t xml:space="preserve">Submission Template </w:t>
    </w:r>
    <w:r w:rsidR="008A493C">
      <w:rPr>
        <w:sz w:val="16"/>
        <w:szCs w:val="16"/>
        <w:lang w:val="en-US"/>
      </w:rPr>
      <w:t xml:space="preserve">NZ </w:t>
    </w:r>
    <w:r w:rsidR="004F50C4">
      <w:rPr>
        <w:sz w:val="16"/>
        <w:szCs w:val="16"/>
        <w:lang w:val="en-US"/>
      </w:rPr>
      <w:t>v1.</w:t>
    </w:r>
    <w:r w:rsidR="00CA2D41">
      <w:rPr>
        <w:sz w:val="16"/>
        <w:szCs w:val="16"/>
        <w:lang w:val="en-US"/>
      </w:rPr>
      <w:t>1</w:t>
    </w:r>
  </w:p>
  <w:p w14:paraId="4B1FE469" w14:textId="77777777" w:rsidR="0036224F" w:rsidRDefault="003622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2FE2E8B"/>
    <w:multiLevelType w:val="hybridMultilevel"/>
    <w:tmpl w:val="6926789E"/>
    <w:lvl w:ilvl="0" w:tplc="812E4F4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23FCC150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9E1C02EE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CE30A67C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6F7201F4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694CEB2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C501412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89E4DFC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322AFEE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279631E"/>
    <w:multiLevelType w:val="hybridMultilevel"/>
    <w:tmpl w:val="4F2CB08A"/>
    <w:lvl w:ilvl="0" w:tplc="33B4D6A8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A850B0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665C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1833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068F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2AAD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ECBB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56A2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5ABC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numStyleLink w:val="Bullets"/>
  </w:abstractNum>
  <w:abstractNum w:abstractNumId="30" w15:restartNumberingAfterBreak="0">
    <w:nsid w:val="475A0327"/>
    <w:multiLevelType w:val="hybridMultilevel"/>
    <w:tmpl w:val="393E64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3436606"/>
    <w:multiLevelType w:val="multilevel"/>
    <w:tmpl w:val="00000001"/>
    <w:numStyleLink w:val="Bullets"/>
  </w:abstractNum>
  <w:abstractNum w:abstractNumId="33" w15:restartNumberingAfterBreak="0">
    <w:nsid w:val="5BC67B9F"/>
    <w:multiLevelType w:val="hybridMultilevel"/>
    <w:tmpl w:val="081A1324"/>
    <w:lvl w:ilvl="0" w:tplc="1DB4C9BC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1" w:tplc="D3DACD72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3116A63C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C4B00BE8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30C8D84C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6AC0B00C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3A9E3FE4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7F20530C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55E6E9B4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34" w15:restartNumberingAfterBreak="0">
    <w:nsid w:val="5C9756CF"/>
    <w:multiLevelType w:val="hybridMultilevel"/>
    <w:tmpl w:val="46C6A04A"/>
    <w:lvl w:ilvl="0" w:tplc="0076EFC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FA0E5F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CBA13E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9F279E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F9C437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88666A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7A263D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FCA609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A78944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C946D0"/>
    <w:multiLevelType w:val="multilevel"/>
    <w:tmpl w:val="00000001"/>
    <w:numStyleLink w:val="Bullets"/>
  </w:abstractNum>
  <w:abstractNum w:abstractNumId="37" w15:restartNumberingAfterBreak="0">
    <w:nsid w:val="691048F6"/>
    <w:multiLevelType w:val="hybridMultilevel"/>
    <w:tmpl w:val="14369838"/>
    <w:lvl w:ilvl="0" w:tplc="DF6847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24D84C" w:tentative="1">
      <w:start w:val="1"/>
      <w:numFmt w:val="lowerLetter"/>
      <w:lvlText w:val="%2."/>
      <w:lvlJc w:val="left"/>
      <w:pPr>
        <w:ind w:left="1440" w:hanging="360"/>
      </w:pPr>
    </w:lvl>
    <w:lvl w:ilvl="2" w:tplc="9D8EE090" w:tentative="1">
      <w:start w:val="1"/>
      <w:numFmt w:val="lowerRoman"/>
      <w:lvlText w:val="%3."/>
      <w:lvlJc w:val="right"/>
      <w:pPr>
        <w:ind w:left="2160" w:hanging="180"/>
      </w:pPr>
    </w:lvl>
    <w:lvl w:ilvl="3" w:tplc="790EA396" w:tentative="1">
      <w:start w:val="1"/>
      <w:numFmt w:val="decimal"/>
      <w:lvlText w:val="%4."/>
      <w:lvlJc w:val="left"/>
      <w:pPr>
        <w:ind w:left="2880" w:hanging="360"/>
      </w:pPr>
    </w:lvl>
    <w:lvl w:ilvl="4" w:tplc="5896F0DE" w:tentative="1">
      <w:start w:val="1"/>
      <w:numFmt w:val="lowerLetter"/>
      <w:lvlText w:val="%5."/>
      <w:lvlJc w:val="left"/>
      <w:pPr>
        <w:ind w:left="3600" w:hanging="360"/>
      </w:pPr>
    </w:lvl>
    <w:lvl w:ilvl="5" w:tplc="21064122" w:tentative="1">
      <w:start w:val="1"/>
      <w:numFmt w:val="lowerRoman"/>
      <w:lvlText w:val="%6."/>
      <w:lvlJc w:val="right"/>
      <w:pPr>
        <w:ind w:left="4320" w:hanging="180"/>
      </w:pPr>
    </w:lvl>
    <w:lvl w:ilvl="6" w:tplc="4B36BF16" w:tentative="1">
      <w:start w:val="1"/>
      <w:numFmt w:val="decimal"/>
      <w:lvlText w:val="%7."/>
      <w:lvlJc w:val="left"/>
      <w:pPr>
        <w:ind w:left="5040" w:hanging="360"/>
      </w:pPr>
    </w:lvl>
    <w:lvl w:ilvl="7" w:tplc="37F6355A" w:tentative="1">
      <w:start w:val="1"/>
      <w:numFmt w:val="lowerLetter"/>
      <w:lvlText w:val="%8."/>
      <w:lvlJc w:val="left"/>
      <w:pPr>
        <w:ind w:left="5760" w:hanging="360"/>
      </w:pPr>
    </w:lvl>
    <w:lvl w:ilvl="8" w:tplc="3F0AC9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AFF7821"/>
    <w:multiLevelType w:val="hybridMultilevel"/>
    <w:tmpl w:val="E686619A"/>
    <w:lvl w:ilvl="0" w:tplc="FAFC61B8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32DEDB1A" w:tentative="1">
      <w:start w:val="1"/>
      <w:numFmt w:val="lowerLetter"/>
      <w:lvlText w:val="%2."/>
      <w:lvlJc w:val="left"/>
      <w:pPr>
        <w:ind w:left="1440" w:hanging="360"/>
      </w:pPr>
    </w:lvl>
    <w:lvl w:ilvl="2" w:tplc="0414E0EE" w:tentative="1">
      <w:start w:val="1"/>
      <w:numFmt w:val="lowerRoman"/>
      <w:lvlText w:val="%3."/>
      <w:lvlJc w:val="right"/>
      <w:pPr>
        <w:ind w:left="2160" w:hanging="180"/>
      </w:pPr>
    </w:lvl>
    <w:lvl w:ilvl="3" w:tplc="B052D528" w:tentative="1">
      <w:start w:val="1"/>
      <w:numFmt w:val="decimal"/>
      <w:lvlText w:val="%4."/>
      <w:lvlJc w:val="left"/>
      <w:pPr>
        <w:ind w:left="2880" w:hanging="360"/>
      </w:pPr>
    </w:lvl>
    <w:lvl w:ilvl="4" w:tplc="F0B00FEE" w:tentative="1">
      <w:start w:val="1"/>
      <w:numFmt w:val="lowerLetter"/>
      <w:lvlText w:val="%5."/>
      <w:lvlJc w:val="left"/>
      <w:pPr>
        <w:ind w:left="3600" w:hanging="360"/>
      </w:pPr>
    </w:lvl>
    <w:lvl w:ilvl="5" w:tplc="94C84D74" w:tentative="1">
      <w:start w:val="1"/>
      <w:numFmt w:val="lowerRoman"/>
      <w:lvlText w:val="%6."/>
      <w:lvlJc w:val="right"/>
      <w:pPr>
        <w:ind w:left="4320" w:hanging="180"/>
      </w:pPr>
    </w:lvl>
    <w:lvl w:ilvl="6" w:tplc="DB2A8310" w:tentative="1">
      <w:start w:val="1"/>
      <w:numFmt w:val="decimal"/>
      <w:lvlText w:val="%7."/>
      <w:lvlJc w:val="left"/>
      <w:pPr>
        <w:ind w:left="5040" w:hanging="360"/>
      </w:pPr>
    </w:lvl>
    <w:lvl w:ilvl="7" w:tplc="9F72804A" w:tentative="1">
      <w:start w:val="1"/>
      <w:numFmt w:val="lowerLetter"/>
      <w:lvlText w:val="%8."/>
      <w:lvlJc w:val="left"/>
      <w:pPr>
        <w:ind w:left="5760" w:hanging="360"/>
      </w:pPr>
    </w:lvl>
    <w:lvl w:ilvl="8" w:tplc="1BBC482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902495">
    <w:abstractNumId w:val="10"/>
  </w:num>
  <w:num w:numId="2" w16cid:durableId="1862205725">
    <w:abstractNumId w:val="11"/>
  </w:num>
  <w:num w:numId="3" w16cid:durableId="1072890245">
    <w:abstractNumId w:val="12"/>
  </w:num>
  <w:num w:numId="4" w16cid:durableId="1755930818">
    <w:abstractNumId w:val="13"/>
  </w:num>
  <w:num w:numId="5" w16cid:durableId="1138962396">
    <w:abstractNumId w:val="14"/>
  </w:num>
  <w:num w:numId="6" w16cid:durableId="1746292575">
    <w:abstractNumId w:val="16"/>
  </w:num>
  <w:num w:numId="7" w16cid:durableId="1655573431">
    <w:abstractNumId w:val="25"/>
  </w:num>
  <w:num w:numId="8" w16cid:durableId="677931062">
    <w:abstractNumId w:val="24"/>
  </w:num>
  <w:num w:numId="9" w16cid:durableId="1670062013">
    <w:abstractNumId w:val="36"/>
  </w:num>
  <w:num w:numId="10" w16cid:durableId="243804661">
    <w:abstractNumId w:val="32"/>
  </w:num>
  <w:num w:numId="11" w16cid:durableId="1934127573">
    <w:abstractNumId w:val="29"/>
  </w:num>
  <w:num w:numId="12" w16cid:durableId="1800149880">
    <w:abstractNumId w:val="20"/>
  </w:num>
  <w:num w:numId="13" w16cid:durableId="294021231">
    <w:abstractNumId w:val="18"/>
  </w:num>
  <w:num w:numId="14" w16cid:durableId="1243567180">
    <w:abstractNumId w:val="19"/>
  </w:num>
  <w:num w:numId="15" w16cid:durableId="447966709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2078043990">
    <w:abstractNumId w:val="9"/>
  </w:num>
  <w:num w:numId="17" w16cid:durableId="605383829">
    <w:abstractNumId w:val="7"/>
  </w:num>
  <w:num w:numId="18" w16cid:durableId="996686649">
    <w:abstractNumId w:val="6"/>
  </w:num>
  <w:num w:numId="19" w16cid:durableId="655303835">
    <w:abstractNumId w:val="5"/>
  </w:num>
  <w:num w:numId="20" w16cid:durableId="1082991803">
    <w:abstractNumId w:val="4"/>
  </w:num>
  <w:num w:numId="21" w16cid:durableId="1716000437">
    <w:abstractNumId w:val="8"/>
  </w:num>
  <w:num w:numId="22" w16cid:durableId="868879580">
    <w:abstractNumId w:val="3"/>
  </w:num>
  <w:num w:numId="23" w16cid:durableId="743843089">
    <w:abstractNumId w:val="2"/>
  </w:num>
  <w:num w:numId="24" w16cid:durableId="1736589405">
    <w:abstractNumId w:val="1"/>
  </w:num>
  <w:num w:numId="25" w16cid:durableId="910457925">
    <w:abstractNumId w:val="0"/>
  </w:num>
  <w:num w:numId="26" w16cid:durableId="1089228551">
    <w:abstractNumId w:val="38"/>
  </w:num>
  <w:num w:numId="27" w16cid:durableId="1758284970">
    <w:abstractNumId w:val="27"/>
  </w:num>
  <w:num w:numId="28" w16cid:durableId="1334802443">
    <w:abstractNumId w:val="21"/>
  </w:num>
  <w:num w:numId="29" w16cid:durableId="349338392">
    <w:abstractNumId w:val="31"/>
  </w:num>
  <w:num w:numId="30" w16cid:durableId="534269722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28382046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483817398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808738813">
    <w:abstractNumId w:val="37"/>
  </w:num>
  <w:num w:numId="34" w16cid:durableId="715351131">
    <w:abstractNumId w:val="39"/>
  </w:num>
  <w:num w:numId="35" w16cid:durableId="843857393">
    <w:abstractNumId w:val="34"/>
  </w:num>
  <w:num w:numId="36" w16cid:durableId="721901612">
    <w:abstractNumId w:val="17"/>
  </w:num>
  <w:num w:numId="37" w16cid:durableId="1503929324">
    <w:abstractNumId w:val="28"/>
  </w:num>
  <w:num w:numId="38" w16cid:durableId="1952056178">
    <w:abstractNumId w:val="23"/>
  </w:num>
  <w:num w:numId="39" w16cid:durableId="875312469">
    <w:abstractNumId w:val="22"/>
  </w:num>
  <w:num w:numId="40" w16cid:durableId="1046488915">
    <w:abstractNumId w:val="33"/>
  </w:num>
  <w:num w:numId="41" w16cid:durableId="1588609927">
    <w:abstractNumId w:val="35"/>
  </w:num>
  <w:num w:numId="42" w16cid:durableId="655303663">
    <w:abstractNumId w:val="35"/>
    <w:lvlOverride w:ilvl="0">
      <w:startOverride w:val="1"/>
    </w:lvlOverride>
  </w:num>
  <w:num w:numId="43" w16cid:durableId="1266110344">
    <w:abstractNumId w:val="35"/>
    <w:lvlOverride w:ilvl="0">
      <w:startOverride w:val="1"/>
    </w:lvlOverride>
  </w:num>
  <w:num w:numId="44" w16cid:durableId="504824163">
    <w:abstractNumId w:val="26"/>
  </w:num>
  <w:num w:numId="45" w16cid:durableId="1109469116">
    <w:abstractNumId w:val="15"/>
  </w:num>
  <w:num w:numId="46" w16cid:durableId="2040429421">
    <w:abstractNumId w:val="3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humika Mistry">
    <w15:presenceInfo w15:providerId="AD" w15:userId="S::Bhumika.mistry@nzgbc.org.nz::4d33aa37-f547-41e5-8061-cc2e626b3ff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4VQEuwetO5r0IZmUGr6pb6Bfq4KEkvq8X4c1ljChdiFoF2wvU4aNrXhbsKSCdZvDEVqQ1tx3XOFkePyTrSWTTw==" w:salt="8Lj0Ou7Mm+9lEQ3NzF6Dbg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MDAytzAxNrI0NzRV0lEKTi0uzszPAykwrAUAYDmSGywAAAA="/>
  </w:docVars>
  <w:rsids>
    <w:rsidRoot w:val="00FF4A3B"/>
    <w:rsid w:val="000120F6"/>
    <w:rsid w:val="00015B85"/>
    <w:rsid w:val="00017B56"/>
    <w:rsid w:val="0002622D"/>
    <w:rsid w:val="00041305"/>
    <w:rsid w:val="000414A1"/>
    <w:rsid w:val="0008066C"/>
    <w:rsid w:val="00095C05"/>
    <w:rsid w:val="000A0A9F"/>
    <w:rsid w:val="000E54B8"/>
    <w:rsid w:val="000F2E12"/>
    <w:rsid w:val="001304D7"/>
    <w:rsid w:val="00142EDE"/>
    <w:rsid w:val="00145EF1"/>
    <w:rsid w:val="00147CEE"/>
    <w:rsid w:val="0015181E"/>
    <w:rsid w:val="00155FD6"/>
    <w:rsid w:val="001578B1"/>
    <w:rsid w:val="00165611"/>
    <w:rsid w:val="00166528"/>
    <w:rsid w:val="001A76C9"/>
    <w:rsid w:val="001B656A"/>
    <w:rsid w:val="001C087A"/>
    <w:rsid w:val="001C55B2"/>
    <w:rsid w:val="001F0B10"/>
    <w:rsid w:val="00201C64"/>
    <w:rsid w:val="00202CC8"/>
    <w:rsid w:val="0020788C"/>
    <w:rsid w:val="0024769C"/>
    <w:rsid w:val="002504AD"/>
    <w:rsid w:val="00253282"/>
    <w:rsid w:val="0025409D"/>
    <w:rsid w:val="0026389D"/>
    <w:rsid w:val="002654A0"/>
    <w:rsid w:val="00274376"/>
    <w:rsid w:val="00291705"/>
    <w:rsid w:val="00291D61"/>
    <w:rsid w:val="0029242D"/>
    <w:rsid w:val="002A2197"/>
    <w:rsid w:val="003079F1"/>
    <w:rsid w:val="00313F06"/>
    <w:rsid w:val="00343B85"/>
    <w:rsid w:val="0034501F"/>
    <w:rsid w:val="00362158"/>
    <w:rsid w:val="0036224F"/>
    <w:rsid w:val="00370BAD"/>
    <w:rsid w:val="00372131"/>
    <w:rsid w:val="0038047A"/>
    <w:rsid w:val="00385775"/>
    <w:rsid w:val="00386BF8"/>
    <w:rsid w:val="003D012C"/>
    <w:rsid w:val="003D7EE6"/>
    <w:rsid w:val="003E1E35"/>
    <w:rsid w:val="00415DAA"/>
    <w:rsid w:val="00421258"/>
    <w:rsid w:val="00441FDE"/>
    <w:rsid w:val="00461F2D"/>
    <w:rsid w:val="004770A9"/>
    <w:rsid w:val="004C45DD"/>
    <w:rsid w:val="004C50E3"/>
    <w:rsid w:val="004F2472"/>
    <w:rsid w:val="004F50C4"/>
    <w:rsid w:val="00515F95"/>
    <w:rsid w:val="005205F4"/>
    <w:rsid w:val="00520896"/>
    <w:rsid w:val="0053411B"/>
    <w:rsid w:val="00540D09"/>
    <w:rsid w:val="00543FCE"/>
    <w:rsid w:val="00546810"/>
    <w:rsid w:val="00577D2A"/>
    <w:rsid w:val="005959BE"/>
    <w:rsid w:val="005C2F1A"/>
    <w:rsid w:val="005C34D2"/>
    <w:rsid w:val="005C692B"/>
    <w:rsid w:val="005E267B"/>
    <w:rsid w:val="00644150"/>
    <w:rsid w:val="006709C3"/>
    <w:rsid w:val="0068102C"/>
    <w:rsid w:val="00696088"/>
    <w:rsid w:val="006B05CF"/>
    <w:rsid w:val="006B3D65"/>
    <w:rsid w:val="006B6118"/>
    <w:rsid w:val="006C09EF"/>
    <w:rsid w:val="006C74BB"/>
    <w:rsid w:val="006D3C47"/>
    <w:rsid w:val="00716994"/>
    <w:rsid w:val="00746D9A"/>
    <w:rsid w:val="00747F64"/>
    <w:rsid w:val="0075170B"/>
    <w:rsid w:val="007537EB"/>
    <w:rsid w:val="00755DE1"/>
    <w:rsid w:val="00770FEA"/>
    <w:rsid w:val="00773CB0"/>
    <w:rsid w:val="007771E3"/>
    <w:rsid w:val="007772D5"/>
    <w:rsid w:val="007C0D9F"/>
    <w:rsid w:val="007D4BB8"/>
    <w:rsid w:val="007E1EF6"/>
    <w:rsid w:val="007E6C71"/>
    <w:rsid w:val="007F47B9"/>
    <w:rsid w:val="0080223F"/>
    <w:rsid w:val="00830329"/>
    <w:rsid w:val="00833D8E"/>
    <w:rsid w:val="00834F78"/>
    <w:rsid w:val="008366AF"/>
    <w:rsid w:val="00841903"/>
    <w:rsid w:val="008512CA"/>
    <w:rsid w:val="00862060"/>
    <w:rsid w:val="0086343F"/>
    <w:rsid w:val="0089672F"/>
    <w:rsid w:val="008A493C"/>
    <w:rsid w:val="008D0F48"/>
    <w:rsid w:val="008D2570"/>
    <w:rsid w:val="008E2EB8"/>
    <w:rsid w:val="009171C6"/>
    <w:rsid w:val="009173CC"/>
    <w:rsid w:val="00924C88"/>
    <w:rsid w:val="009404F8"/>
    <w:rsid w:val="00941D1F"/>
    <w:rsid w:val="00950859"/>
    <w:rsid w:val="00955DBE"/>
    <w:rsid w:val="0096180C"/>
    <w:rsid w:val="00963A81"/>
    <w:rsid w:val="009671EF"/>
    <w:rsid w:val="00981B61"/>
    <w:rsid w:val="009A05DF"/>
    <w:rsid w:val="009A13BF"/>
    <w:rsid w:val="009B4605"/>
    <w:rsid w:val="009C4206"/>
    <w:rsid w:val="009C7E4F"/>
    <w:rsid w:val="009E45D5"/>
    <w:rsid w:val="009E61F7"/>
    <w:rsid w:val="00A076F4"/>
    <w:rsid w:val="00A11425"/>
    <w:rsid w:val="00A14DE0"/>
    <w:rsid w:val="00A207CE"/>
    <w:rsid w:val="00A45B94"/>
    <w:rsid w:val="00A73F72"/>
    <w:rsid w:val="00A77B3E"/>
    <w:rsid w:val="00A866EE"/>
    <w:rsid w:val="00AA2E9F"/>
    <w:rsid w:val="00AB4E5D"/>
    <w:rsid w:val="00AD7849"/>
    <w:rsid w:val="00AF437B"/>
    <w:rsid w:val="00AF4C3C"/>
    <w:rsid w:val="00B04026"/>
    <w:rsid w:val="00B16241"/>
    <w:rsid w:val="00B43004"/>
    <w:rsid w:val="00B93ED2"/>
    <w:rsid w:val="00BC1D56"/>
    <w:rsid w:val="00BD0EFE"/>
    <w:rsid w:val="00BD3D03"/>
    <w:rsid w:val="00BD67A6"/>
    <w:rsid w:val="00C13BEB"/>
    <w:rsid w:val="00C172F4"/>
    <w:rsid w:val="00C31326"/>
    <w:rsid w:val="00C44C21"/>
    <w:rsid w:val="00C621B9"/>
    <w:rsid w:val="00C651D0"/>
    <w:rsid w:val="00C67570"/>
    <w:rsid w:val="00C74D4F"/>
    <w:rsid w:val="00CA175C"/>
    <w:rsid w:val="00CA2D41"/>
    <w:rsid w:val="00CA7BCB"/>
    <w:rsid w:val="00CB3C78"/>
    <w:rsid w:val="00CC3B44"/>
    <w:rsid w:val="00D144BE"/>
    <w:rsid w:val="00D15333"/>
    <w:rsid w:val="00D20DA9"/>
    <w:rsid w:val="00D34A57"/>
    <w:rsid w:val="00D55E65"/>
    <w:rsid w:val="00D70E27"/>
    <w:rsid w:val="00D80EAC"/>
    <w:rsid w:val="00DA27D3"/>
    <w:rsid w:val="00DC385A"/>
    <w:rsid w:val="00DE2945"/>
    <w:rsid w:val="00DE30E0"/>
    <w:rsid w:val="00DF0E45"/>
    <w:rsid w:val="00E048B1"/>
    <w:rsid w:val="00E15F6B"/>
    <w:rsid w:val="00E45DAF"/>
    <w:rsid w:val="00E52F47"/>
    <w:rsid w:val="00E63733"/>
    <w:rsid w:val="00E63EF6"/>
    <w:rsid w:val="00E73217"/>
    <w:rsid w:val="00EC125F"/>
    <w:rsid w:val="00EC4E1C"/>
    <w:rsid w:val="00ED30A3"/>
    <w:rsid w:val="00EE0752"/>
    <w:rsid w:val="00F43E46"/>
    <w:rsid w:val="00F93D08"/>
    <w:rsid w:val="00FB2507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C0A3B0"/>
  <w15:docId w15:val="{DF50E0F5-4138-4BA6-BD8F-DDC6D158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7D4BB8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CA2D41"/>
    <w:pPr>
      <w:keepNext/>
      <w:pBdr>
        <w:bottom w:val="single" w:sz="4" w:space="1" w:color="17365D" w:themeColor="text2" w:themeShade="BF"/>
      </w:pBdr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CA2D41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7D4BB8"/>
    <w:pPr>
      <w:keepNext/>
      <w:numPr>
        <w:numId w:val="41"/>
      </w:numPr>
      <w:tabs>
        <w:tab w:val="left" w:pos="142"/>
      </w:tabs>
      <w:spacing w:before="240" w:line="240" w:lineRule="auto"/>
      <w:ind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7D4BB8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7D4BB8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7D4BB8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7D4BB8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7D4BB8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7D4BB8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7D4BB8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7D4BB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7D4BB8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7D4BB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7D4BB8"/>
    <w:pPr>
      <w:numPr>
        <w:numId w:val="45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7D4BB8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7D4B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7D4BB8"/>
    <w:rPr>
      <w:i/>
    </w:rPr>
  </w:style>
  <w:style w:type="paragraph" w:styleId="List">
    <w:name w:val="List"/>
    <w:basedOn w:val="Normal"/>
    <w:rsid w:val="007D4BB8"/>
    <w:pPr>
      <w:numPr>
        <w:numId w:val="26"/>
      </w:numPr>
    </w:pPr>
  </w:style>
  <w:style w:type="character" w:customStyle="1" w:styleId="StyleBold">
    <w:name w:val="Style Bold"/>
    <w:basedOn w:val="DefaultParagraphFont"/>
    <w:rsid w:val="007D4BB8"/>
    <w:rPr>
      <w:b/>
      <w:bCs/>
    </w:rPr>
  </w:style>
  <w:style w:type="table" w:styleId="Table3Deffects1">
    <w:name w:val="Table 3D effects 1"/>
    <w:basedOn w:val="TableNormal"/>
    <w:locked/>
    <w:rsid w:val="007D4BB8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7D4BB8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7D4BB8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CA2D41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7D4BB8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CA2D41"/>
    <w:pPr>
      <w:numPr>
        <w:numId w:val="0"/>
      </w:numPr>
      <w:ind w:left="720" w:hanging="720"/>
    </w:pPr>
    <w:rPr>
      <w:sz w:val="36"/>
    </w:rPr>
  </w:style>
  <w:style w:type="character" w:customStyle="1" w:styleId="CriterionChar">
    <w:name w:val="Criterion Char"/>
    <w:basedOn w:val="Heading3Char"/>
    <w:link w:val="Criterion"/>
    <w:rsid w:val="00CA2D41"/>
    <w:rPr>
      <w:rFonts w:ascii="Arial" w:eastAsia="Arial" w:hAnsi="Arial" w:cs="Arial"/>
      <w:bCs/>
      <w:caps/>
      <w:color w:val="FFC10E"/>
      <w:sz w:val="36"/>
      <w:szCs w:val="28"/>
      <w:lang w:val="en-AU"/>
    </w:rPr>
  </w:style>
  <w:style w:type="paragraph" w:styleId="Revision">
    <w:name w:val="Revision"/>
    <w:hidden/>
    <w:uiPriority w:val="99"/>
    <w:semiHidden/>
    <w:rsid w:val="00C13BEB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3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7" ma:contentTypeDescription="Create a new document." ma:contentTypeScope="" ma:versionID="6ac477a13282f944558128cb6fcce79e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c8c45b8fc6e422bb6708a8c2881a4894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91539C-D5FB-4149-95D0-A9A579FA6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D7CEFD-0866-4490-B5DE-B39B23032CD5}"/>
</file>

<file path=customXml/itemProps3.xml><?xml version="1.0" encoding="utf-8"?>
<ds:datastoreItem xmlns:ds="http://schemas.openxmlformats.org/officeDocument/2006/customXml" ds:itemID="{2567D2DA-004D-4BB0-9EDA-717B372857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C745E9-37CE-4768-A4F8-7C35A073340C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a5091d4f-8901-46df-85f4-029614b39d2e"/>
    <ds:schemaRef ds:uri="http://purl.org/dc/terms/"/>
    <ds:schemaRef ds:uri="http://purl.org/dc/dcmitype/"/>
    <ds:schemaRef ds:uri="http://schemas.microsoft.com/office/2006/metadata/properties"/>
    <ds:schemaRef ds:uri="52985c86-f8c2-4ffb-9ed4-056f10e7bf99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28</TotalTime>
  <Pages>9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25</cp:revision>
  <cp:lastPrinted>1900-12-31T14:00:00Z</cp:lastPrinted>
  <dcterms:created xsi:type="dcterms:W3CDTF">2017-06-28T04:41:00Z</dcterms:created>
  <dcterms:modified xsi:type="dcterms:W3CDTF">2022-10-10T21:38:00Z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